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886686307"/>
        <w:docPartObj>
          <w:docPartGallery w:val="Cover Pages"/>
          <w:docPartUnique/>
        </w:docPartObj>
      </w:sdtPr>
      <w:sdtEndPr>
        <w:rPr>
          <w:rFonts w:ascii="Arial" w:hAnsi="Arial" w:cs="Arial"/>
          <w:color w:val="FF0000"/>
          <w:sz w:val="34"/>
          <w:szCs w:val="34"/>
        </w:rPr>
      </w:sdtEndPr>
      <w:sdtContent>
        <w:p w14:paraId="45076F55" w14:textId="4D4991D8" w:rsidR="00187302" w:rsidRDefault="00187302">
          <w:r>
            <w:rPr>
              <w:noProof/>
            </w:rPr>
            <mc:AlternateContent>
              <mc:Choice Requires="wpg">
                <w:drawing>
                  <wp:anchor distT="0" distB="0" distL="114300" distR="114300" simplePos="0" relativeHeight="251661312" behindDoc="1" locked="1" layoutInCell="0" allowOverlap="1" wp14:anchorId="4946EB97" wp14:editId="40C8E648">
                    <wp:simplePos x="0" y="0"/>
                    <wp:positionH relativeFrom="page">
                      <wp:posOffset>457200</wp:posOffset>
                    </wp:positionH>
                    <wp:positionV relativeFrom="page">
                      <wp:posOffset>457200</wp:posOffset>
                    </wp:positionV>
                    <wp:extent cx="6858000" cy="9144000"/>
                    <wp:effectExtent l="0" t="0" r="0" b="0"/>
                    <wp:wrapNone/>
                    <wp:docPr id="2" name="Group 2"/>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s:wsp>
                            <wps:cNvPr id="3" name="Rectangle 3"/>
                            <wps:cNvSpPr/>
                            <wps:spPr>
                              <a:xfrm>
                                <a:off x="0" y="0"/>
                                <a:ext cx="6858000" cy="9144000"/>
                              </a:xfrm>
                              <a:prstGeom prst="rect">
                                <a:avLst/>
                              </a:prstGeom>
                              <a:gradFill flip="none" rotWithShape="1">
                                <a:gsLst>
                                  <a:gs pos="0">
                                    <a:schemeClr val="bg1"/>
                                  </a:gs>
                                  <a:gs pos="100000">
                                    <a:schemeClr val="accent2">
                                      <a:lumMod val="40000"/>
                                      <a:lumOff val="60000"/>
                                    </a:schemeClr>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 name="Group 4"/>
                            <wpg:cNvGrpSpPr/>
                            <wpg:grpSpPr>
                              <a:xfrm>
                                <a:off x="1533525" y="2676525"/>
                                <a:ext cx="3794760" cy="2880360"/>
                                <a:chOff x="0" y="0"/>
                                <a:chExt cx="3794760" cy="2880360"/>
                              </a:xfrm>
                            </wpg:grpSpPr>
                            <wps:wsp>
                              <wps:cNvPr id="5" name="Rectangle 85"/>
                              <wps:cNvSpPr>
                                <a:spLocks noChangeArrowheads="1"/>
                              </wps:cNvSpPr>
                              <wps:spPr bwMode="auto">
                                <a:xfrm>
                                  <a:off x="0" y="0"/>
                                  <a:ext cx="3794760" cy="2880360"/>
                                </a:xfrm>
                                <a:prstGeom prst="rect">
                                  <a:avLst/>
                                </a:prstGeom>
                                <a:noFill/>
                                <a:ln w="19050">
                                  <a:solidFill>
                                    <a:schemeClr val="accent4">
                                      <a:lumMod val="60000"/>
                                      <a:lumOff val="40000"/>
                                    </a:schemeClr>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rot="0" vert="horz" wrap="square" lIns="91440" tIns="91440" rIns="91440" bIns="91440" anchor="t" anchorCtr="0" upright="1">
                                <a:noAutofit/>
                              </wps:bodyPr>
                            </wps:wsp>
                            <wps:wsp>
                              <wps:cNvPr id="7" name="Rectangle 86"/>
                              <wps:cNvSpPr>
                                <a:spLocks noChangeArrowheads="1"/>
                              </wps:cNvSpPr>
                              <wps:spPr bwMode="auto">
                                <a:xfrm>
                                  <a:off x="66675" y="57150"/>
                                  <a:ext cx="3657600" cy="2743200"/>
                                </a:xfrm>
                                <a:prstGeom prst="rect">
                                  <a:avLst/>
                                </a:prstGeom>
                                <a:solidFill>
                                  <a:schemeClr val="accent2">
                                    <a:lumMod val="20000"/>
                                    <a:lumOff val="80000"/>
                                  </a:schemeClr>
                                </a:solidFill>
                                <a:ln>
                                  <a:noFill/>
                                </a:ln>
                                <a:effectLst/>
                                <a:extLst>
                                  <a:ext uri="{91240B29-F687-4f45-9708-019B960494DF}">
                                    <a14:hiddenLine xmlns:a14="http://schemas.microsoft.com/office/drawing/2010/main" w="19050">
                                      <a:solidFill>
                                        <a:schemeClr val="tx2">
                                          <a:lumMod val="100000"/>
                                          <a:lumOff val="0"/>
                                        </a:schemeClr>
                                      </a:solidFill>
                                      <a:miter lim="800000"/>
                                      <a:headEnd/>
                                      <a:tailEnd/>
                                    </a14:hiddenLine>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rot="0" vert="horz" wrap="square" lIns="91440" tIns="91440" rIns="91440" bIns="91440" anchor="t" anchorCtr="0" upright="1">
                                <a:noAutofit/>
                              </wps:bodyPr>
                            </wps:wsp>
                            <pic:pic xmlns:pic="http://schemas.openxmlformats.org/drawingml/2006/picture">
                              <pic:nvPicPr>
                                <pic:cNvPr id="8" name="Placeholder" descr="::::Desktop:Flower.png"/>
                                <pic:cNvPicPr>
                                  <a:picLocks noChangeAspect="1"/>
                                </pic:cNvPicPr>
                              </pic:nvPicPr>
                              <pic:blipFill>
                                <a:blip r:embed="rId9"/>
                                <a:srcRect/>
                                <a:stretch>
                                  <a:fillRect/>
                                </a:stretch>
                              </pic:blipFill>
                              <pic:spPr bwMode="auto">
                                <a:xfrm>
                                  <a:off x="866775" y="457200"/>
                                  <a:ext cx="2057400" cy="1828800"/>
                                </a:xfrm>
                                <a:prstGeom prst="rect">
                                  <a:avLst/>
                                </a:prstGeom>
                                <a:noFill/>
                                <a:ln w="9525">
                                  <a:noFill/>
                                  <a:miter lim="800000"/>
                                  <a:headEnd/>
                                  <a:tailEnd/>
                                </a:ln>
                                <a:effectLst>
                                  <a:reflection stA="24000" endPos="18000" dist="12700" dir="5400000" sy="-100000" algn="bl" rotWithShape="0"/>
                                </a:effectLst>
                              </pic:spPr>
                            </pic:pic>
                          </wpg:grpSp>
                        </wpg:wgp>
                      </a:graphicData>
                    </a:graphic>
                  </wp:anchor>
                </w:drawing>
              </mc:Choice>
              <mc:Fallback>
                <w:pict>
                  <v:group id="Group 2" o:spid="_x0000_s1026" style="position:absolute;margin-left:36pt;margin-top:36pt;width:540pt;height:10in;z-index:-251655168;mso-position-horizontal-relative:page;mso-position-vertical-relative:page" coordsize="6858000,914400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" o:allowincell="f">
                    <v:rect id="Rectangle 3" o:spid="_x0000_s1027" style="position:absolute;width:6858000;height:91440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z5i0wAAA&#10;ANoAAAAPAAAAZHJzL2Rvd25yZXYueG1sRI/disIwFITvF3yHcATv1lRFkWoUKQqCLvh7f2yObbE5&#10;KU3U+vYbQfBymJlvmOm8MaV4UO0Kywp63QgEcWp1wZmC03H1OwbhPLLG0jIpeJGD+az1M8VY2yfv&#10;6XHwmQgQdjEqyL2vYildmpNB17UVcfCutjbog6wzqWt8BrgpZT+KRtJgwWEhx4qSnNLb4W4UbJME&#10;x3zeDv5Wslr295vh7mKHSnXazWICwlPjv+FPe60VDOB9JdwAOfs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Kz5i0wAAAANoAAAAPAAAAAAAAAAAAAAAAAJcCAABkcnMvZG93bnJl&#10;di54bWxQSwUGAAAAAAQABAD1AAAAhAMAAAAA&#10;" fillcolor="white [3212]" stroked="f" strokeweight="2pt">
                      <v:fill color2="#e5b8b7 [1301]" rotate="t" focusposition=".5,.5" focussize="" focus="100%" type="gradientRadial"/>
                    </v:rect>
                    <v:group id="Group 4" o:spid="_x0000_s1028" style="position:absolute;left:1533525;top:2676525;width:3794760;height:2880360" coordsize="3794760,288036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lSazxQAAANoAAAAPAAAAZHJzL2Rvd25yZXYueG1sRI9Pa8JAFMTvBb/D8oTe&#10;6ibaFomuEkItPYRCVRBvj+wzCWbfhuw2f759t1DocZiZ3zDb/Wga0VPnassK4kUEgriwuuZSwfl0&#10;eFqDcB5ZY2OZFEzkYL+bPWwx0XbgL+qPvhQBwi5BBZX3bSKlKyoy6Ba2JQ7ezXYGfZBdKXWHQ4Cb&#10;Ri6j6FUarDksVNhSVlFxP34bBe8DDukqfuvz+y2brqeXz0sek1KP8zHdgPA0+v/wX/tDK3i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UpUms8UAAADaAAAA&#10;DwAAAAAAAAAAAAAAAACpAgAAZHJzL2Rvd25yZXYueG1sUEsFBgAAAAAEAAQA+gAAAJsDAAAAAA==&#10;">
                      <v:rect id="Rectangle 85" o:spid="_x0000_s1029" style="position:absolute;width:3794760;height:2880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kpQ5wgAA&#10;ANoAAAAPAAAAZHJzL2Rvd25yZXYueG1sRI9fa8IwFMXfhX2HcAd702QTpVSjjMFgMBDqv+dLc22K&#10;zU1toq3f3giDPR7OOb/DWa4H14gbdaH2rOF9okAQl97UXGnY777HGYgQkQ02nknDnQKsVy+jJebG&#10;91zQbRsrkSAcctRgY2xzKUNpyWGY+JY4eSffOYxJdpU0HfYJ7hr5odRcOqw5LVhs6ctSed5enYZL&#10;gcpOL1l5nf7eN1V/PERVHLR+ex0+FyAiDfE//Nf+MRpm8LySboBcP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SlDnCAAAA2gAAAA8AAAAAAAAAAAAAAAAAlwIAAGRycy9kb3du&#10;cmV2LnhtbFBLBQYAAAAABAAEAPUAAACGAwAAAAA=&#10;" filled="f" fillcolor="#9bc1ff" strokecolor="#b2a1c7 [1943]" strokeweight="1.5pt">
                        <v:fill color2="#3f80cd" focus="100%" type="gradient">
                          <o:fill v:ext="view" type="gradientUnscaled"/>
                        </v:fill>
                        <v:shadow opacity="22938f" offset="0"/>
                        <v:textbox inset=",7.2pt,,7.2pt"/>
                      </v:rect>
                      <v:rect id="Rectangle 86" o:spid="_x0000_s1030" style="position:absolute;left:66675;top:57150;width:3657600;height:2743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wUgWvwAA&#10;ANoAAAAPAAAAZHJzL2Rvd25yZXYueG1sRI/NCsIwEITvgu8QVvAimqqgUo2igj8HL/48wNKsbbHZ&#10;lCZq9emNIHgcZuYbZraoTSEeVLncsoJ+LwJBnFidc6rgct50JyCcR9ZYWCYFL3KwmDcbM4y1ffKR&#10;HiefigBhF6OCzPsyltIlGRl0PVsSB+9qK4M+yCqVusJngJtCDqJoJA3mHBYyLGmdUXI73Y2Ct1w5&#10;Y1/OHNJdNLxuJp3BdkRKtVv1cgrCU+3/4V97rxWM4Xsl3AA5/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zBSBa/AAAA2gAAAA8AAAAAAAAAAAAAAAAAlwIAAGRycy9kb3ducmV2&#10;LnhtbFBLBQYAAAAABAAEAPUAAACDAwAAAAA=&#10;" fillcolor="#f2dbdb [661]" stroked="f" strokecolor="#1f497d [3215]" strokeweight="1.5pt">
                        <v:shadow opacity="22938f" offset="0"/>
                        <v:textbox inset=",7.2pt,,7.2p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laceholder" o:spid="_x0000_s1031" type="#_x0000_t75" alt="::::Desktop:Flower.png" style="position:absolute;left:866775;top:457200;width:2057400;height:18288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Tf&#10;zDG+AAAA2gAAAA8AAABkcnMvZG93bnJldi54bWxET81qwkAQvgu+wzKCN920QompqwQlpLdg9AGG&#10;7Jikzc6G7DaJb+8eCj1+fP+H02w6MdLgWssK3rYRCOLK6pZrBfdbtolBOI+ssbNMCp7k4HRcLg6Y&#10;aDvxlcbS1yKEsEtQQeN9n0jpqoYMuq3tiQP3sINBH+BQSz3gFMJNJ9+j6EMabDk0NNjTuaHqp/w1&#10;CtLLxLH+xvixL+frrshzzIpcqfVqTj9BeJr9v/jP/aUVhK3hSrgB8vgC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PTfzDG+AAAA2gAAAA8AAAAAAAAAAAAAAAAAnAIAAGRycy9k&#10;b3ducmV2LnhtbFBLBQYAAAAABAAEAPcAAACHAwAAAAA=&#10;">
                        <v:imagedata r:id="rId10" o:title="Flower.png"/>
                        <v:path arrowok="t"/>
                      </v:shape>
                    </v:group>
                    <w10:wrap anchorx="page" anchory="page"/>
                    <w10:anchorlock/>
                  </v:group>
                </w:pict>
              </mc:Fallback>
            </mc:AlternateContent>
          </w:r>
          <w:r>
            <w:rPr>
              <w:noProof/>
            </w:rPr>
            <mc:AlternateContent>
              <mc:Choice Requires="wps">
                <w:drawing>
                  <wp:anchor distT="0" distB="0" distL="114300" distR="114300" simplePos="0" relativeHeight="251663360" behindDoc="0" locked="0" layoutInCell="1" allowOverlap="1" wp14:anchorId="76373D9B" wp14:editId="5AB664AA">
                    <wp:simplePos x="0" y="0"/>
                    <wp:positionH relativeFrom="page">
                      <wp:posOffset>685800</wp:posOffset>
                    </wp:positionH>
                    <wp:positionV relativeFrom="page">
                      <wp:posOffset>2266950</wp:posOffset>
                    </wp:positionV>
                    <wp:extent cx="6400800" cy="401320"/>
                    <wp:effectExtent l="0" t="0" r="0" b="5080"/>
                    <wp:wrapSquare wrapText="bothSides"/>
                    <wp:docPr id="31"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0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C15A63" w14:textId="02269571" w:rsidR="008E3741" w:rsidRDefault="008E3741">
                                <w:pPr>
                                  <w:pStyle w:val="NoSpacing"/>
                                  <w:contextualSpacing/>
                                  <w:jc w:val="center"/>
                                  <w:rPr>
                                    <w:rFonts w:asciiTheme="majorHAnsi" w:eastAsiaTheme="majorEastAsia" w:hAnsiTheme="majorHAnsi" w:cstheme="majorBidi"/>
                                    <w:smallCaps/>
                                    <w:color w:val="8064A2" w:themeColor="accent4"/>
                                    <w:sz w:val="40"/>
                                    <w:szCs w:val="32"/>
                                  </w:rPr>
                                </w:pPr>
                                <w:r>
                                  <w:rPr>
                                    <w:rFonts w:asciiTheme="majorHAnsi" w:eastAsiaTheme="majorEastAsia" w:hAnsiTheme="majorHAnsi" w:cstheme="majorBidi"/>
                                    <w:smallCaps/>
                                    <w:color w:val="8064A2" w:themeColor="accent4"/>
                                    <w:sz w:val="40"/>
                                    <w:szCs w:val="32"/>
                                  </w:rPr>
                                  <w:t xml:space="preserve">εφραιμιδου </w:t>
                                </w:r>
                                <w:proofErr w:type="spellStart"/>
                                <w:r>
                                  <w:rPr>
                                    <w:rFonts w:asciiTheme="majorHAnsi" w:eastAsiaTheme="majorEastAsia" w:hAnsiTheme="majorHAnsi" w:cstheme="majorBidi"/>
                                    <w:smallCaps/>
                                    <w:color w:val="8064A2" w:themeColor="accent4"/>
                                    <w:sz w:val="40"/>
                                    <w:szCs w:val="32"/>
                                  </w:rPr>
                                  <w:t>Χρυσουλ</w:t>
                                </w:r>
                                <w:proofErr w:type="spellEnd"/>
                                <w:r>
                                  <w:rPr>
                                    <w:rFonts w:asciiTheme="majorHAnsi" w:eastAsiaTheme="majorEastAsia" w:hAnsiTheme="majorHAnsi" w:cstheme="majorBidi"/>
                                    <w:smallCaps/>
                                    <w:color w:val="8064A2" w:themeColor="accent4"/>
                                    <w:sz w:val="40"/>
                                    <w:szCs w:val="32"/>
                                  </w:rPr>
                                  <w:t>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93" o:spid="_x0000_s1026" type="#_x0000_t202" style="position:absolute;margin-left:54pt;margin-top:178.5pt;width:7in;height:31.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" filled="f" stroked="f">
                    <v:textbox>
                      <w:txbxContent>
                        <w:p w14:paraId="70C15A63" w14:textId="02269571" w:rsidR="008E3741" w:rsidRDefault="008E3741">
                          <w:pPr>
                            <w:pStyle w:val="NoSpacing"/>
                            <w:contextualSpacing/>
                            <w:jc w:val="center"/>
                            <w:rPr>
                              <w:rFonts w:asciiTheme="majorHAnsi" w:eastAsiaTheme="majorEastAsia" w:hAnsiTheme="majorHAnsi" w:cstheme="majorBidi"/>
                              <w:smallCaps/>
                              <w:color w:val="8064A2" w:themeColor="accent4"/>
                              <w:sz w:val="40"/>
                              <w:szCs w:val="32"/>
                            </w:rPr>
                          </w:pPr>
                          <w:r>
                            <w:rPr>
                              <w:rFonts w:asciiTheme="majorHAnsi" w:eastAsiaTheme="majorEastAsia" w:hAnsiTheme="majorHAnsi" w:cstheme="majorBidi"/>
                              <w:smallCaps/>
                              <w:color w:val="8064A2" w:themeColor="accent4"/>
                              <w:sz w:val="40"/>
                              <w:szCs w:val="32"/>
                            </w:rPr>
                            <w:t xml:space="preserve">εφραιμιδου </w:t>
                          </w:r>
                          <w:proofErr w:type="spellStart"/>
                          <w:r>
                            <w:rPr>
                              <w:rFonts w:asciiTheme="majorHAnsi" w:eastAsiaTheme="majorEastAsia" w:hAnsiTheme="majorHAnsi" w:cstheme="majorBidi"/>
                              <w:smallCaps/>
                              <w:color w:val="8064A2" w:themeColor="accent4"/>
                              <w:sz w:val="40"/>
                              <w:szCs w:val="32"/>
                            </w:rPr>
                            <w:t>Χρυσουλ</w:t>
                          </w:r>
                          <w:proofErr w:type="spellEnd"/>
                          <w:r>
                            <w:rPr>
                              <w:rFonts w:asciiTheme="majorHAnsi" w:eastAsiaTheme="majorEastAsia" w:hAnsiTheme="majorHAnsi" w:cstheme="majorBidi"/>
                              <w:smallCaps/>
                              <w:color w:val="8064A2" w:themeColor="accent4"/>
                              <w:sz w:val="40"/>
                              <w:szCs w:val="32"/>
                            </w:rPr>
                            <w:t>α</w:t>
                          </w:r>
                        </w:p>
                      </w:txbxContent>
                    </v:textbox>
                    <w10:wrap type="square" anchorx="page" anchory="page"/>
                  </v:shape>
                </w:pict>
              </mc:Fallback>
            </mc:AlternateContent>
          </w:r>
          <w:r>
            <w:rPr>
              <w:noProof/>
            </w:rPr>
            <mc:AlternateContent>
              <mc:Choice Requires="wps">
                <w:drawing>
                  <wp:anchor distT="0" distB="0" distL="114300" distR="114300" simplePos="0" relativeHeight="251662336" behindDoc="0" locked="0" layoutInCell="1" allowOverlap="1" wp14:anchorId="73F72E37" wp14:editId="6CB4DCE1">
                    <wp:simplePos x="0" y="0"/>
                    <wp:positionH relativeFrom="page">
                      <wp:posOffset>685800</wp:posOffset>
                    </wp:positionH>
                    <wp:positionV relativeFrom="page">
                      <wp:posOffset>1438275</wp:posOffset>
                    </wp:positionV>
                    <wp:extent cx="6400800" cy="627380"/>
                    <wp:effectExtent l="0" t="0" r="0" b="1270"/>
                    <wp:wrapSquare wrapText="bothSides"/>
                    <wp:docPr id="30"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mallCaps/>
                                    <w:color w:val="8064A2" w:themeColor="accent4"/>
                                    <w:sz w:val="72"/>
                                    <w:szCs w:val="72"/>
                                  </w:rPr>
                                  <w:alias w:val="Title"/>
                                  <w:id w:val="-70351775"/>
                                  <w:showingPlcHdr/>
                                  <w:dataBinding w:prefixMappings="xmlns:ns0='http://schemas.openxmlformats.org/package/2006/metadata/core-properties' xmlns:ns1='http://purl.org/dc/elements/1.1/'" w:xpath="/ns0:coreProperties[1]/ns1:title[1]" w:storeItemID="{6C3C8BC8-F283-45AE-878A-BAB7291924A1}"/>
                                  <w:text/>
                                </w:sdtPr>
                                <w:sdtEndPr/>
                                <w:sdtContent>
                                  <w:p w14:paraId="02529584" w14:textId="4236A9A6" w:rsidR="008E3741" w:rsidRDefault="008C7A55">
                                    <w:pPr>
                                      <w:pStyle w:val="NoSpacing"/>
                                      <w:contextualSpacing/>
                                      <w:jc w:val="center"/>
                                      <w:rPr>
                                        <w:rFonts w:asciiTheme="majorHAnsi" w:eastAsiaTheme="majorEastAsia" w:hAnsiTheme="majorHAnsi" w:cstheme="majorBidi"/>
                                        <w:smallCaps/>
                                        <w:color w:val="8064A2" w:themeColor="accent4"/>
                                        <w:sz w:val="72"/>
                                        <w:szCs w:val="72"/>
                                      </w:rPr>
                                    </w:pPr>
                                    <w:r>
                                      <w:rPr>
                                        <w:rFonts w:asciiTheme="majorHAnsi" w:eastAsiaTheme="majorEastAsia" w:hAnsiTheme="majorHAnsi" w:cstheme="majorBidi"/>
                                        <w:smallCaps/>
                                        <w:color w:val="8064A2" w:themeColor="accent4"/>
                                        <w:sz w:val="72"/>
                                        <w:szCs w:val="72"/>
                                      </w:rPr>
                                      <w:t xml:space="preserve">     </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27" type="#_x0000_t202" style="position:absolute;margin-left:54pt;margin-top:113.25pt;width:7in;height:49.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" filled="f" stroked="f">
                    <v:textbox>
                      <w:txbxContent>
                        <w:sdt>
                          <w:sdtPr>
                            <w:rPr>
                              <w:rFonts w:asciiTheme="majorHAnsi" w:eastAsiaTheme="majorEastAsia" w:hAnsiTheme="majorHAnsi" w:cstheme="majorBidi"/>
                              <w:smallCaps/>
                              <w:color w:val="8064A2" w:themeColor="accent4"/>
                              <w:sz w:val="72"/>
                              <w:szCs w:val="72"/>
                            </w:rPr>
                            <w:alias w:val="Title"/>
                            <w:id w:val="-70351775"/>
                            <w:showingPlcHdr/>
                            <w:dataBinding w:prefixMappings="xmlns:ns0='http://schemas.openxmlformats.org/package/2006/metadata/core-properties' xmlns:ns1='http://purl.org/dc/elements/1.1/'" w:xpath="/ns0:coreProperties[1]/ns1:title[1]" w:storeItemID="{6C3C8BC8-F283-45AE-878A-BAB7291924A1}"/>
                            <w:text/>
                          </w:sdtPr>
                          <w:sdtEndPr/>
                          <w:sdtContent>
                            <w:p w14:paraId="02529584" w14:textId="4236A9A6" w:rsidR="008E3741" w:rsidRDefault="008C7A55">
                              <w:pPr>
                                <w:pStyle w:val="NoSpacing"/>
                                <w:contextualSpacing/>
                                <w:jc w:val="center"/>
                                <w:rPr>
                                  <w:rFonts w:asciiTheme="majorHAnsi" w:eastAsiaTheme="majorEastAsia" w:hAnsiTheme="majorHAnsi" w:cstheme="majorBidi"/>
                                  <w:smallCaps/>
                                  <w:color w:val="8064A2" w:themeColor="accent4"/>
                                  <w:sz w:val="72"/>
                                  <w:szCs w:val="72"/>
                                </w:rPr>
                              </w:pPr>
                              <w:r>
                                <w:rPr>
                                  <w:rFonts w:asciiTheme="majorHAnsi" w:eastAsiaTheme="majorEastAsia" w:hAnsiTheme="majorHAnsi" w:cstheme="majorBidi"/>
                                  <w:smallCaps/>
                                  <w:color w:val="8064A2" w:themeColor="accent4"/>
                                  <w:sz w:val="72"/>
                                  <w:szCs w:val="72"/>
                                </w:rPr>
                                <w:t xml:space="preserve">     </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4384" behindDoc="0" locked="0" layoutInCell="1" allowOverlap="1" wp14:anchorId="718A88F7" wp14:editId="6AB554DA">
                    <wp:simplePos x="0" y="0"/>
                    <wp:positionH relativeFrom="page">
                      <wp:posOffset>685800</wp:posOffset>
                    </wp:positionH>
                    <wp:positionV relativeFrom="page">
                      <wp:posOffset>6610350</wp:posOffset>
                    </wp:positionV>
                    <wp:extent cx="6400800" cy="329565"/>
                    <wp:effectExtent l="0" t="0" r="0" b="0"/>
                    <wp:wrapSquare wrapText="bothSides"/>
                    <wp:docPr id="29"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EBC6D" w14:textId="69F196E7" w:rsidR="008E3741" w:rsidRDefault="00A209C3">
                                <w:pPr>
                                  <w:pStyle w:val="NoSpacing"/>
                                  <w:contextualSpacing/>
                                  <w:jc w:val="center"/>
                                  <w:rPr>
                                    <w:rFonts w:asciiTheme="majorHAnsi" w:hAnsiTheme="majorHAnsi"/>
                                    <w:smallCaps/>
                                    <w:color w:val="8064A2" w:themeColor="accent4"/>
                                    <w:sz w:val="32"/>
                                    <w:szCs w:val="32"/>
                                  </w:rPr>
                                </w:pPr>
                                <w:sdt>
                                  <w:sdtPr>
                                    <w:rPr>
                                      <w:rFonts w:asciiTheme="majorHAnsi" w:hAnsiTheme="majorHAnsi"/>
                                      <w:smallCaps/>
                                      <w:color w:val="8064A2" w:themeColor="accent4"/>
                                      <w:sz w:val="32"/>
                                      <w:szCs w:val="32"/>
                                    </w:rPr>
                                    <w:alias w:val="Author"/>
                                    <w:id w:val="-2082750004"/>
                                    <w:dataBinding w:prefixMappings="xmlns:ns0='http://schemas.openxmlformats.org/package/2006/metadata/core-properties' xmlns:ns1='http://purl.org/dc/elements/1.1/'" w:xpath="/ns0:coreProperties[1]/ns1:creator[1]" w:storeItemID="{6C3C8BC8-F283-45AE-878A-BAB7291924A1}"/>
                                    <w:text/>
                                  </w:sdtPr>
                                  <w:sdtEndPr/>
                                  <w:sdtContent>
                                    <w:r w:rsidR="008E3741">
                                      <w:rPr>
                                        <w:rFonts w:asciiTheme="majorHAnsi" w:hAnsiTheme="majorHAnsi"/>
                                        <w:smallCaps/>
                                        <w:color w:val="8064A2" w:themeColor="accent4"/>
                                        <w:sz w:val="32"/>
                                        <w:szCs w:val="32"/>
                                      </w:rPr>
                                      <w:t>lovapple</w:t>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28" type="#_x0000_t202" style="position:absolute;margin-left:54pt;margin-top:520.5pt;width:7in;height:25.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" filled="f" stroked="f">
                    <v:textbox>
                      <w:txbxContent>
                        <w:p w14:paraId="3AFEBC6D" w14:textId="69F196E7" w:rsidR="008E3741" w:rsidRDefault="00A209C3">
                          <w:pPr>
                            <w:pStyle w:val="NoSpacing"/>
                            <w:contextualSpacing/>
                            <w:jc w:val="center"/>
                            <w:rPr>
                              <w:rFonts w:asciiTheme="majorHAnsi" w:hAnsiTheme="majorHAnsi"/>
                              <w:smallCaps/>
                              <w:color w:val="8064A2" w:themeColor="accent4"/>
                              <w:sz w:val="32"/>
                              <w:szCs w:val="32"/>
                            </w:rPr>
                          </w:pPr>
                          <w:sdt>
                            <w:sdtPr>
                              <w:rPr>
                                <w:rFonts w:asciiTheme="majorHAnsi" w:hAnsiTheme="majorHAnsi"/>
                                <w:smallCaps/>
                                <w:color w:val="8064A2" w:themeColor="accent4"/>
                                <w:sz w:val="32"/>
                                <w:szCs w:val="32"/>
                              </w:rPr>
                              <w:alias w:val="Author"/>
                              <w:id w:val="-2082750004"/>
                              <w:dataBinding w:prefixMappings="xmlns:ns0='http://schemas.openxmlformats.org/package/2006/metadata/core-properties' xmlns:ns1='http://purl.org/dc/elements/1.1/'" w:xpath="/ns0:coreProperties[1]/ns1:creator[1]" w:storeItemID="{6C3C8BC8-F283-45AE-878A-BAB7291924A1}"/>
                              <w:text/>
                            </w:sdtPr>
                            <w:sdtEndPr/>
                            <w:sdtContent>
                              <w:r w:rsidR="008E3741">
                                <w:rPr>
                                  <w:rFonts w:asciiTheme="majorHAnsi" w:hAnsiTheme="majorHAnsi"/>
                                  <w:smallCaps/>
                                  <w:color w:val="8064A2" w:themeColor="accent4"/>
                                  <w:sz w:val="32"/>
                                  <w:szCs w:val="32"/>
                                </w:rPr>
                                <w:t>lovapple</w:t>
                              </w:r>
                            </w:sdtContent>
                          </w:sdt>
                        </w:p>
                      </w:txbxContent>
                    </v:textbox>
                    <w10:wrap type="square" anchorx="page" anchory="page"/>
                  </v:shape>
                </w:pict>
              </mc:Fallback>
            </mc:AlternateContent>
          </w:r>
          <w:r>
            <w:rPr>
              <w:noProof/>
            </w:rPr>
            <mc:AlternateContent>
              <mc:Choice Requires="wpg">
                <w:drawing>
                  <wp:anchor distT="0" distB="0" distL="114300" distR="114300" simplePos="0" relativeHeight="251660288" behindDoc="0" locked="0" layoutInCell="1" allowOverlap="1" wp14:anchorId="49852967" wp14:editId="14923813">
                    <wp:simplePos x="0" y="0"/>
                    <wp:positionH relativeFrom="page">
                      <wp:posOffset>1714500</wp:posOffset>
                    </wp:positionH>
                    <wp:positionV relativeFrom="page">
                      <wp:posOffset>2006600</wp:posOffset>
                    </wp:positionV>
                    <wp:extent cx="4343400" cy="344170"/>
                    <wp:effectExtent l="0" t="0" r="19050" b="17780"/>
                    <wp:wrapTopAndBottom/>
                    <wp:docPr id="24"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3400" cy="344170"/>
                              <a:chOff x="2689" y="3160"/>
                              <a:chExt cx="6840" cy="542"/>
                            </a:xfrm>
                          </wpg:grpSpPr>
                          <wps:wsp>
                            <wps:cNvPr id="25" name="Line 89"/>
                            <wps:cNvCnPr/>
                            <wps:spPr bwMode="auto">
                              <a:xfrm>
                                <a:off x="2689" y="3376"/>
                                <a:ext cx="3096" cy="0"/>
                              </a:xfrm>
                              <a:prstGeom prst="line">
                                <a:avLst/>
                              </a:prstGeom>
                              <a:noFill/>
                              <a:ln w="19050">
                                <a:solidFill>
                                  <a:schemeClr val="accent4">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26" name="Line 90"/>
                            <wps:cNvCnPr/>
                            <wps:spPr bwMode="auto">
                              <a:xfrm>
                                <a:off x="6433" y="3376"/>
                                <a:ext cx="3096" cy="0"/>
                              </a:xfrm>
                              <a:prstGeom prst="line">
                                <a:avLst/>
                              </a:prstGeom>
                              <a:noFill/>
                              <a:ln w="19050">
                                <a:solidFill>
                                  <a:schemeClr val="accent4">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27" name="Text Box 91"/>
                            <wps:cNvSpPr txBox="1">
                              <a:spLocks noChangeArrowheads="1"/>
                            </wps:cNvSpPr>
                            <wps:spPr bwMode="auto">
                              <a:xfrm>
                                <a:off x="5879" y="3160"/>
                                <a:ext cx="620" cy="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accent4">
                                        <a:lumMod val="60000"/>
                                        <a:lumOff val="40000"/>
                                      </a:schemeClr>
                                    </a:solidFill>
                                    <a:miter lim="800000"/>
                                    <a:headEnd/>
                                    <a:tailEnd/>
                                  </a14:hiddenLine>
                                </a:ext>
                              </a:extLst>
                            </wps:spPr>
                            <wps:txbx>
                              <w:txbxContent>
                                <w:p w14:paraId="6D886B80" w14:textId="77777777" w:rsidR="008E3741" w:rsidRDefault="008E3741">
                                  <w:pPr>
                                    <w:jc w:val="center"/>
                                    <w:rPr>
                                      <w:color w:val="8064A2" w:themeColor="accent4"/>
                                      <w:sz w:val="48"/>
                                    </w:rPr>
                                  </w:pPr>
                                  <w:r>
                                    <w:rPr>
                                      <w:color w:val="8064A2" w:themeColor="accent4"/>
                                      <w:sz w:val="48"/>
                                    </w:rPr>
                                    <w:sym w:font="Wingdings 2" w:char="F0F0"/>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8" o:spid="_x0000_s1029" style="position:absolute;margin-left:135pt;margin-top:158pt;width:342pt;height:27.1pt;z-index:251660288;mso-position-horizontal-relative:page;mso-position-vertical-relative:page" coordorigin="2689,3160" coordsize="6840,5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">
                    <v:line id="Line 89" o:spid="_x0000_s1030" style="position:absolute;visibility:visible;mso-wrap-style:square" from="2689,3376" to="5785,337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SCUgsYAAADbAAAADwAAAGRycy9kb3ducmV2LnhtbESPzWvCQBTE7wX/h+UJvRTdGKkf0VWK&#10;qLTUix8HvT2yzySYfRuyq4n/fbdQ6HGYmd8w82VrSvGg2hWWFQz6EQji1OqCMwWn46Y3AeE8ssbS&#10;Mil4koPlovMyx0Tbhvf0OPhMBAi7BBXk3leJlC7NyaDr24o4eFdbG/RB1pnUNTYBbkoZR9FIGiw4&#10;LORY0Sqn9Ha4GwWXabyjr9u2Ob/Z4fj7voo2abtW6rXbfsxAeGr9f/iv/akVxO/w+yX8ALn4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M0glILGAAAA2wAAAA8AAAAAAAAA&#10;AAAAAAAAoQIAAGRycy9kb3ducmV2LnhtbFBLBQYAAAAABAAEAPkAAACUAwAAAAA=&#10;" strokecolor="#b2a1c7 [1943]" strokeweight="1.5pt">
                      <v:shadow opacity="22938f" offset="0"/>
                    </v:line>
                    <v:line id="Line 90" o:spid="_x0000_s1031" style="position:absolute;visibility:visible;mso-wrap-style:square" from="6433,3376" to="9529,337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fIK9cYAAADbAAAADwAAAGRycy9kb3ducmV2LnhtbESPQWvCQBSE74X+h+UJvUjdmIKt0Y0U&#10;0aK0l6Y96O2RfSYh2bchu5r037uC0OMwM98wy9VgGnGhzlWWFUwnEQji3OqKCwW/P9vnNxDOI2ts&#10;LJOCP3KwSh8flpho2/M3XTJfiABhl6CC0vs2kdLlJRl0E9sSB+9kO4M+yK6QusM+wE0j4yiaSYMV&#10;h4USW1qXlNfZ2Sg4zuMv2tcf/WFsX14/z+tomw8bpZ5Gw/sChKfB/4fv7Z1WEM/g9iX8AJle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3yCvXGAAAA2wAAAA8AAAAAAAAA&#10;AAAAAAAAoQIAAGRycy9kb3ducmV2LnhtbFBLBQYAAAAABAAEAPkAAACUAwAAAAA=&#10;" strokecolor="#b2a1c7 [1943]" strokeweight="1.5pt">
                      <v:shadow opacity="22938f" offset="0"/>
                    </v:line>
                    <v:shape id="Text Box 91" o:spid="_x0000_s1032" type="#_x0000_t202" style="position:absolute;left:5879;top:3160;width:620;height:54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NpZIxAAA&#10;ANsAAAAPAAAAZHJzL2Rvd25yZXYueG1sRI9BS8NAFITvBf/D8gRv7cYcYkm7DaUqigeDaen5kX1m&#10;g9m3cXdto7/eFQoeh5n5hllXkx3EiXzoHSu4XWQgiFune+4UHPaP8yWIEJE1Do5JwTcFqDZXszWW&#10;2p35jU5N7ESCcChRgYlxLKUMrSGLYeFG4uS9O28xJuk7qT2eE9wOMs+yQlrsOS0YHGlnqP1ovqwC&#10;nn508WqOXD+1sX5oPgtf378odXM9bVcgIk3xP3xpP2sF+R38fUk/QG5+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ljaWSMQAAADbAAAADwAAAAAAAAAAAAAAAACXAgAAZHJzL2Rv&#10;d25yZXYueG1sUEsFBgAAAAAEAAQA9QAAAIgDAAAAAA==&#10;" filled="f" stroked="f" strokecolor="#b2a1c7 [1943]">
                      <v:textbox inset="0,0,0,0">
                        <w:txbxContent>
                          <w:p w14:paraId="6D886B80" w14:textId="77777777" w:rsidR="008E3741" w:rsidRDefault="008E3741">
                            <w:pPr>
                              <w:jc w:val="center"/>
                              <w:rPr>
                                <w:color w:val="8064A2" w:themeColor="accent4"/>
                                <w:sz w:val="48"/>
                              </w:rPr>
                            </w:pPr>
                            <w:r>
                              <w:rPr>
                                <w:color w:val="8064A2" w:themeColor="accent4"/>
                                <w:sz w:val="48"/>
                              </w:rPr>
                              <w:sym w:font="Wingdings 2" w:char="F0F0"/>
                            </w:r>
                          </w:p>
                        </w:txbxContent>
                      </v:textbox>
                    </v:shape>
                    <w10:wrap type="topAndBottom" anchorx="page" anchory="page"/>
                  </v:group>
                </w:pict>
              </mc:Fallback>
            </mc:AlternateContent>
          </w:r>
          <w:r>
            <w:rPr>
              <w:noProof/>
            </w:rPr>
            <mc:AlternateContent>
              <mc:Choice Requires="wps">
                <w:drawing>
                  <wp:anchor distT="0" distB="0" distL="114300" distR="114300" simplePos="0" relativeHeight="251659264" behindDoc="0" locked="0" layoutInCell="1" allowOverlap="1" wp14:anchorId="487DFAB5" wp14:editId="2407C85F">
                    <wp:simplePos x="0" y="0"/>
                    <wp:positionH relativeFrom="page">
                      <wp:posOffset>1707515</wp:posOffset>
                    </wp:positionH>
                    <wp:positionV relativeFrom="page">
                      <wp:posOffset>2143760</wp:posOffset>
                    </wp:positionV>
                    <wp:extent cx="2057400" cy="0"/>
                    <wp:effectExtent l="31115" t="22860" r="32385" b="40640"/>
                    <wp:wrapTight wrapText="bothSides">
                      <wp:wrapPolygon edited="0">
                        <wp:start x="-153" y="-2147483648"/>
                        <wp:lineTo x="-153" y="-2147483648"/>
                        <wp:lineTo x="21673" y="-2147483648"/>
                        <wp:lineTo x="21673" y="-2147483648"/>
                        <wp:lineTo x="-153" y="-2147483648"/>
                      </wp:wrapPolygon>
                    </wp:wrapTight>
                    <wp:docPr id="23"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19050">
                              <a:solidFill>
                                <a:schemeClr val="accent4">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34.45pt,168.8pt" to="296.45pt,168.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" strokecolor="#b2a1c7 [1943]" strokeweight="1.5pt">
                    <v:shadow opacity="22938f" offset="0"/>
                    <w10:wrap type="tight" anchorx="page" anchory="page"/>
                  </v:line>
                </w:pict>
              </mc:Fallback>
            </mc:AlternateContent>
          </w:r>
        </w:p>
        <w:p w14:paraId="2367FF5D" w14:textId="01D97CDB" w:rsidR="00187302" w:rsidRDefault="00187302">
          <w:pPr>
            <w:rPr>
              <w:rFonts w:ascii="Arial" w:eastAsiaTheme="majorEastAsia" w:hAnsi="Arial" w:cs="Arial"/>
              <w:b/>
              <w:bCs/>
              <w:color w:val="FF0000"/>
              <w:sz w:val="34"/>
              <w:szCs w:val="34"/>
            </w:rPr>
          </w:pPr>
          <w:r>
            <w:rPr>
              <w:rFonts w:ascii="Arial" w:hAnsi="Arial" w:cs="Arial"/>
              <w:color w:val="FF0000"/>
              <w:sz w:val="34"/>
              <w:szCs w:val="34"/>
            </w:rPr>
            <w:br w:type="page"/>
          </w:r>
        </w:p>
      </w:sdtContent>
    </w:sdt>
    <w:p w14:paraId="4058D27E" w14:textId="77777777" w:rsidR="00187302" w:rsidRDefault="00187302" w:rsidP="00002360">
      <w:pPr>
        <w:pStyle w:val="Heading1"/>
        <w:spacing w:after="240" w:line="312" w:lineRule="auto"/>
        <w:ind w:firstLine="709"/>
        <w:rPr>
          <w:rFonts w:ascii="Arial" w:hAnsi="Arial" w:cs="Arial"/>
          <w:color w:val="FF0000"/>
          <w:sz w:val="34"/>
          <w:szCs w:val="34"/>
        </w:rPr>
        <w:sectPr w:rsidR="00187302" w:rsidSect="00BE7D80">
          <w:footerReference w:type="even" r:id="rId11"/>
          <w:footerReference w:type="default" r:id="rId12"/>
          <w:pgSz w:w="11900" w:h="16840"/>
          <w:pgMar w:top="1418" w:right="1418" w:bottom="1418" w:left="1418" w:header="708" w:footer="708" w:gutter="0"/>
          <w:pgNumType w:start="0" w:chapStyle="1"/>
          <w:cols w:space="708"/>
          <w:titlePg/>
          <w:docGrid w:linePitch="360"/>
        </w:sectPr>
      </w:pPr>
    </w:p>
    <w:sdt>
      <w:sdtPr>
        <w:rPr>
          <w:rFonts w:asciiTheme="minorHAnsi" w:eastAsiaTheme="minorEastAsia" w:hAnsiTheme="minorHAnsi" w:cstheme="minorBidi"/>
          <w:b w:val="0"/>
          <w:bCs w:val="0"/>
          <w:color w:val="auto"/>
          <w:sz w:val="24"/>
          <w:szCs w:val="24"/>
        </w:rPr>
        <w:id w:val="-1472586992"/>
        <w:docPartObj>
          <w:docPartGallery w:val="Table of Contents"/>
          <w:docPartUnique/>
        </w:docPartObj>
      </w:sdtPr>
      <w:sdtEndPr>
        <w:rPr>
          <w:noProof/>
        </w:rPr>
      </w:sdtEndPr>
      <w:sdtContent>
        <w:p w14:paraId="785A30F8" w14:textId="69FAC327" w:rsidR="00187302" w:rsidRDefault="00187302">
          <w:pPr>
            <w:pStyle w:val="TOCHeading"/>
          </w:pPr>
          <w:r>
            <w:t>Table of Contents</w:t>
          </w:r>
        </w:p>
        <w:p w14:paraId="0FB9C9DB" w14:textId="77777777" w:rsidR="00863642" w:rsidRDefault="00187302">
          <w:pPr>
            <w:pStyle w:val="TOC1"/>
            <w:tabs>
              <w:tab w:val="left" w:pos="440"/>
              <w:tab w:val="right" w:leader="dot" w:pos="9054"/>
            </w:tabs>
            <w:rPr>
              <w:b w:val="0"/>
              <w:noProof/>
              <w:lang w:eastAsia="ja-JP"/>
            </w:rPr>
          </w:pPr>
          <w:r>
            <w:rPr>
              <w:b w:val="0"/>
            </w:rPr>
            <w:fldChar w:fldCharType="begin"/>
          </w:r>
          <w:r>
            <w:instrText xml:space="preserve"> TOC \o "1-3" \h \z \u </w:instrText>
          </w:r>
          <w:r>
            <w:rPr>
              <w:b w:val="0"/>
            </w:rPr>
            <w:fldChar w:fldCharType="separate"/>
          </w:r>
          <w:r w:rsidR="00863642" w:rsidRPr="006A38DB">
            <w:rPr>
              <w:rFonts w:ascii="Arial" w:hAnsi="Arial" w:cs="Arial"/>
              <w:noProof/>
              <w:color w:val="FF0000"/>
            </w:rPr>
            <w:t>1.</w:t>
          </w:r>
          <w:r w:rsidR="00863642">
            <w:rPr>
              <w:b w:val="0"/>
              <w:noProof/>
              <w:lang w:eastAsia="ja-JP"/>
            </w:rPr>
            <w:tab/>
          </w:r>
          <w:r w:rsidR="00863642" w:rsidRPr="006A38DB">
            <w:rPr>
              <w:rFonts w:ascii="Arial" w:hAnsi="Arial" w:cs="Arial"/>
              <w:noProof/>
              <w:color w:val="FF0000"/>
            </w:rPr>
            <w:t>Ecology-UNESCO</w:t>
          </w:r>
          <w:r w:rsidR="00863642">
            <w:rPr>
              <w:noProof/>
            </w:rPr>
            <w:tab/>
          </w:r>
          <w:r w:rsidR="00863642">
            <w:rPr>
              <w:noProof/>
            </w:rPr>
            <w:fldChar w:fldCharType="begin"/>
          </w:r>
          <w:r w:rsidR="00863642">
            <w:rPr>
              <w:noProof/>
            </w:rPr>
            <w:instrText xml:space="preserve"> PAGEREF _Toc383687806 \h </w:instrText>
          </w:r>
          <w:r w:rsidR="00863642">
            <w:rPr>
              <w:noProof/>
            </w:rPr>
          </w:r>
          <w:r w:rsidR="00863642">
            <w:rPr>
              <w:noProof/>
            </w:rPr>
            <w:fldChar w:fldCharType="separate"/>
          </w:r>
          <w:r w:rsidR="00863642">
            <w:rPr>
              <w:noProof/>
            </w:rPr>
            <w:t>3</w:t>
          </w:r>
          <w:r w:rsidR="00863642">
            <w:rPr>
              <w:noProof/>
            </w:rPr>
            <w:fldChar w:fldCharType="end"/>
          </w:r>
        </w:p>
        <w:p w14:paraId="65819EB6" w14:textId="77777777" w:rsidR="00863642" w:rsidRDefault="00863642">
          <w:pPr>
            <w:pStyle w:val="TOC2"/>
            <w:tabs>
              <w:tab w:val="right" w:leader="dot" w:pos="9054"/>
            </w:tabs>
            <w:rPr>
              <w:b w:val="0"/>
              <w:noProof/>
              <w:sz w:val="24"/>
              <w:szCs w:val="24"/>
              <w:lang w:eastAsia="ja-JP"/>
            </w:rPr>
          </w:pPr>
          <w:r>
            <w:rPr>
              <w:noProof/>
            </w:rPr>
            <w:t>General</w:t>
          </w:r>
          <w:r>
            <w:rPr>
              <w:noProof/>
            </w:rPr>
            <w:tab/>
          </w:r>
          <w:r>
            <w:rPr>
              <w:noProof/>
            </w:rPr>
            <w:fldChar w:fldCharType="begin"/>
          </w:r>
          <w:r>
            <w:rPr>
              <w:noProof/>
            </w:rPr>
            <w:instrText xml:space="preserve"> PAGEREF _Toc383687807 \h </w:instrText>
          </w:r>
          <w:r>
            <w:rPr>
              <w:noProof/>
            </w:rPr>
          </w:r>
          <w:r>
            <w:rPr>
              <w:noProof/>
            </w:rPr>
            <w:fldChar w:fldCharType="separate"/>
          </w:r>
          <w:r>
            <w:rPr>
              <w:noProof/>
            </w:rPr>
            <w:t>3</w:t>
          </w:r>
          <w:r>
            <w:rPr>
              <w:noProof/>
            </w:rPr>
            <w:fldChar w:fldCharType="end"/>
          </w:r>
        </w:p>
        <w:p w14:paraId="38B2A940" w14:textId="77777777" w:rsidR="00863642" w:rsidRDefault="00863642">
          <w:pPr>
            <w:pStyle w:val="TOC2"/>
            <w:tabs>
              <w:tab w:val="right" w:leader="dot" w:pos="9054"/>
            </w:tabs>
            <w:rPr>
              <w:b w:val="0"/>
              <w:noProof/>
              <w:sz w:val="24"/>
              <w:szCs w:val="24"/>
              <w:lang w:eastAsia="ja-JP"/>
            </w:rPr>
          </w:pPr>
          <w:r>
            <w:rPr>
              <w:noProof/>
            </w:rPr>
            <w:t>History</w:t>
          </w:r>
          <w:r>
            <w:rPr>
              <w:noProof/>
            </w:rPr>
            <w:tab/>
          </w:r>
          <w:r>
            <w:rPr>
              <w:noProof/>
            </w:rPr>
            <w:fldChar w:fldCharType="begin"/>
          </w:r>
          <w:r>
            <w:rPr>
              <w:noProof/>
            </w:rPr>
            <w:instrText xml:space="preserve"> PAGEREF _Toc383687808 \h </w:instrText>
          </w:r>
          <w:r>
            <w:rPr>
              <w:noProof/>
            </w:rPr>
          </w:r>
          <w:r>
            <w:rPr>
              <w:noProof/>
            </w:rPr>
            <w:fldChar w:fldCharType="separate"/>
          </w:r>
          <w:r>
            <w:rPr>
              <w:noProof/>
            </w:rPr>
            <w:t>5</w:t>
          </w:r>
          <w:r>
            <w:rPr>
              <w:noProof/>
            </w:rPr>
            <w:fldChar w:fldCharType="end"/>
          </w:r>
        </w:p>
        <w:p w14:paraId="3913BCC4" w14:textId="77777777" w:rsidR="00863642" w:rsidRDefault="00863642">
          <w:pPr>
            <w:pStyle w:val="TOC2"/>
            <w:tabs>
              <w:tab w:val="right" w:leader="dot" w:pos="9054"/>
            </w:tabs>
            <w:rPr>
              <w:b w:val="0"/>
              <w:noProof/>
              <w:sz w:val="24"/>
              <w:szCs w:val="24"/>
              <w:lang w:eastAsia="ja-JP"/>
            </w:rPr>
          </w:pPr>
          <w:r>
            <w:rPr>
              <w:noProof/>
            </w:rPr>
            <w:t>Media</w:t>
          </w:r>
          <w:r>
            <w:rPr>
              <w:noProof/>
            </w:rPr>
            <w:tab/>
          </w:r>
          <w:r>
            <w:rPr>
              <w:noProof/>
            </w:rPr>
            <w:fldChar w:fldCharType="begin"/>
          </w:r>
          <w:r>
            <w:rPr>
              <w:noProof/>
            </w:rPr>
            <w:instrText xml:space="preserve"> PAGEREF _Toc383687809 \h </w:instrText>
          </w:r>
          <w:r>
            <w:rPr>
              <w:noProof/>
            </w:rPr>
          </w:r>
          <w:r>
            <w:rPr>
              <w:noProof/>
            </w:rPr>
            <w:fldChar w:fldCharType="separate"/>
          </w:r>
          <w:r>
            <w:rPr>
              <w:noProof/>
            </w:rPr>
            <w:t>9</w:t>
          </w:r>
          <w:r>
            <w:rPr>
              <w:noProof/>
            </w:rPr>
            <w:fldChar w:fldCharType="end"/>
          </w:r>
        </w:p>
        <w:p w14:paraId="453D6DBD" w14:textId="77777777" w:rsidR="00863642" w:rsidRDefault="00863642">
          <w:pPr>
            <w:pStyle w:val="TOC1"/>
            <w:tabs>
              <w:tab w:val="left" w:pos="440"/>
              <w:tab w:val="right" w:leader="dot" w:pos="9054"/>
            </w:tabs>
            <w:rPr>
              <w:b w:val="0"/>
              <w:noProof/>
              <w:lang w:eastAsia="ja-JP"/>
            </w:rPr>
          </w:pPr>
          <w:r w:rsidRPr="006A38DB">
            <w:rPr>
              <w:rFonts w:ascii="Arial" w:hAnsi="Arial" w:cs="Arial"/>
              <w:noProof/>
              <w:color w:val="FF0000"/>
            </w:rPr>
            <w:t>2.</w:t>
          </w:r>
          <w:r>
            <w:rPr>
              <w:b w:val="0"/>
              <w:noProof/>
              <w:lang w:eastAsia="ja-JP"/>
            </w:rPr>
            <w:tab/>
          </w:r>
          <w:r w:rsidRPr="006A38DB">
            <w:rPr>
              <w:rFonts w:ascii="Arial" w:hAnsi="Arial" w:cs="Arial"/>
              <w:noProof/>
              <w:color w:val="FF0000"/>
            </w:rPr>
            <w:t>Ecology-WWF</w:t>
          </w:r>
          <w:r>
            <w:rPr>
              <w:noProof/>
            </w:rPr>
            <w:tab/>
          </w:r>
          <w:r>
            <w:rPr>
              <w:noProof/>
            </w:rPr>
            <w:fldChar w:fldCharType="begin"/>
          </w:r>
          <w:r>
            <w:rPr>
              <w:noProof/>
            </w:rPr>
            <w:instrText xml:space="preserve"> PAGEREF _Toc383687810 \h </w:instrText>
          </w:r>
          <w:r>
            <w:rPr>
              <w:noProof/>
            </w:rPr>
          </w:r>
          <w:r>
            <w:rPr>
              <w:noProof/>
            </w:rPr>
            <w:fldChar w:fldCharType="separate"/>
          </w:r>
          <w:r>
            <w:rPr>
              <w:noProof/>
            </w:rPr>
            <w:t>10</w:t>
          </w:r>
          <w:r>
            <w:rPr>
              <w:noProof/>
            </w:rPr>
            <w:fldChar w:fldCharType="end"/>
          </w:r>
        </w:p>
        <w:p w14:paraId="60A7D0E3" w14:textId="77777777" w:rsidR="00863642" w:rsidRDefault="00863642">
          <w:pPr>
            <w:pStyle w:val="TOC2"/>
            <w:tabs>
              <w:tab w:val="right" w:leader="dot" w:pos="9054"/>
            </w:tabs>
            <w:rPr>
              <w:b w:val="0"/>
              <w:noProof/>
              <w:sz w:val="24"/>
              <w:szCs w:val="24"/>
              <w:lang w:eastAsia="ja-JP"/>
            </w:rPr>
          </w:pPr>
          <w:r>
            <w:rPr>
              <w:noProof/>
            </w:rPr>
            <w:t>General</w:t>
          </w:r>
          <w:r>
            <w:rPr>
              <w:noProof/>
            </w:rPr>
            <w:tab/>
          </w:r>
          <w:r>
            <w:rPr>
              <w:noProof/>
            </w:rPr>
            <w:fldChar w:fldCharType="begin"/>
          </w:r>
          <w:r>
            <w:rPr>
              <w:noProof/>
            </w:rPr>
            <w:instrText xml:space="preserve"> PAGEREF _Toc383687811 \h </w:instrText>
          </w:r>
          <w:r>
            <w:rPr>
              <w:noProof/>
            </w:rPr>
          </w:r>
          <w:r>
            <w:rPr>
              <w:noProof/>
            </w:rPr>
            <w:fldChar w:fldCharType="separate"/>
          </w:r>
          <w:r>
            <w:rPr>
              <w:noProof/>
            </w:rPr>
            <w:t>10</w:t>
          </w:r>
          <w:r>
            <w:rPr>
              <w:noProof/>
            </w:rPr>
            <w:fldChar w:fldCharType="end"/>
          </w:r>
        </w:p>
        <w:p w14:paraId="21057D84" w14:textId="77777777" w:rsidR="00863642" w:rsidRDefault="00863642">
          <w:pPr>
            <w:pStyle w:val="TOC2"/>
            <w:tabs>
              <w:tab w:val="right" w:leader="dot" w:pos="9054"/>
            </w:tabs>
            <w:rPr>
              <w:b w:val="0"/>
              <w:noProof/>
              <w:sz w:val="24"/>
              <w:szCs w:val="24"/>
              <w:lang w:eastAsia="ja-JP"/>
            </w:rPr>
          </w:pPr>
          <w:r>
            <w:rPr>
              <w:noProof/>
            </w:rPr>
            <w:t>The Conservation Foundation</w:t>
          </w:r>
          <w:r>
            <w:rPr>
              <w:noProof/>
            </w:rPr>
            <w:tab/>
          </w:r>
          <w:r>
            <w:rPr>
              <w:noProof/>
            </w:rPr>
            <w:fldChar w:fldCharType="begin"/>
          </w:r>
          <w:r>
            <w:rPr>
              <w:noProof/>
            </w:rPr>
            <w:instrText xml:space="preserve"> PAGEREF _Toc383687812 \h </w:instrText>
          </w:r>
          <w:r>
            <w:rPr>
              <w:noProof/>
            </w:rPr>
          </w:r>
          <w:r>
            <w:rPr>
              <w:noProof/>
            </w:rPr>
            <w:fldChar w:fldCharType="separate"/>
          </w:r>
          <w:r>
            <w:rPr>
              <w:noProof/>
            </w:rPr>
            <w:t>11</w:t>
          </w:r>
          <w:r>
            <w:rPr>
              <w:noProof/>
            </w:rPr>
            <w:fldChar w:fldCharType="end"/>
          </w:r>
        </w:p>
        <w:p w14:paraId="6AACFDC1" w14:textId="77777777" w:rsidR="00863642" w:rsidRDefault="00863642">
          <w:pPr>
            <w:pStyle w:val="TOC2"/>
            <w:tabs>
              <w:tab w:val="right" w:leader="dot" w:pos="9054"/>
            </w:tabs>
            <w:rPr>
              <w:b w:val="0"/>
              <w:noProof/>
              <w:sz w:val="24"/>
              <w:szCs w:val="24"/>
              <w:lang w:eastAsia="ja-JP"/>
            </w:rPr>
          </w:pPr>
          <w:r>
            <w:rPr>
              <w:noProof/>
            </w:rPr>
            <w:t>Morges Manifesto</w:t>
          </w:r>
          <w:r>
            <w:rPr>
              <w:noProof/>
            </w:rPr>
            <w:tab/>
          </w:r>
          <w:r>
            <w:rPr>
              <w:noProof/>
            </w:rPr>
            <w:fldChar w:fldCharType="begin"/>
          </w:r>
          <w:r>
            <w:rPr>
              <w:noProof/>
            </w:rPr>
            <w:instrText xml:space="preserve"> PAGEREF _Toc383687813 \h </w:instrText>
          </w:r>
          <w:r>
            <w:rPr>
              <w:noProof/>
            </w:rPr>
          </w:r>
          <w:r>
            <w:rPr>
              <w:noProof/>
            </w:rPr>
            <w:fldChar w:fldCharType="separate"/>
          </w:r>
          <w:r>
            <w:rPr>
              <w:noProof/>
            </w:rPr>
            <w:t>12</w:t>
          </w:r>
          <w:r>
            <w:rPr>
              <w:noProof/>
            </w:rPr>
            <w:fldChar w:fldCharType="end"/>
          </w:r>
        </w:p>
        <w:p w14:paraId="098FB5ED" w14:textId="77777777" w:rsidR="00863642" w:rsidRDefault="00863642">
          <w:pPr>
            <w:pStyle w:val="TOC1"/>
            <w:tabs>
              <w:tab w:val="left" w:pos="440"/>
              <w:tab w:val="right" w:leader="dot" w:pos="9054"/>
            </w:tabs>
            <w:rPr>
              <w:b w:val="0"/>
              <w:noProof/>
              <w:lang w:eastAsia="ja-JP"/>
            </w:rPr>
          </w:pPr>
          <w:r w:rsidRPr="006A38DB">
            <w:rPr>
              <w:rFonts w:ascii="Arial" w:hAnsi="Arial" w:cs="Arial"/>
              <w:noProof/>
              <w:color w:val="FF0000"/>
            </w:rPr>
            <w:t>3.</w:t>
          </w:r>
          <w:r>
            <w:rPr>
              <w:b w:val="0"/>
              <w:noProof/>
              <w:lang w:eastAsia="ja-JP"/>
            </w:rPr>
            <w:tab/>
          </w:r>
          <w:r w:rsidRPr="006A38DB">
            <w:rPr>
              <w:rFonts w:ascii="Arial" w:hAnsi="Arial" w:cs="Arial"/>
              <w:noProof/>
              <w:color w:val="FF0000"/>
            </w:rPr>
            <w:t>Ecology-Ecosystem</w:t>
          </w:r>
          <w:r>
            <w:rPr>
              <w:noProof/>
            </w:rPr>
            <w:tab/>
          </w:r>
          <w:r>
            <w:rPr>
              <w:noProof/>
            </w:rPr>
            <w:fldChar w:fldCharType="begin"/>
          </w:r>
          <w:r>
            <w:rPr>
              <w:noProof/>
            </w:rPr>
            <w:instrText xml:space="preserve"> PAGEREF _Toc383687814 \h </w:instrText>
          </w:r>
          <w:r>
            <w:rPr>
              <w:noProof/>
            </w:rPr>
          </w:r>
          <w:r>
            <w:rPr>
              <w:noProof/>
            </w:rPr>
            <w:fldChar w:fldCharType="separate"/>
          </w:r>
          <w:r>
            <w:rPr>
              <w:noProof/>
            </w:rPr>
            <w:t>13</w:t>
          </w:r>
          <w:r>
            <w:rPr>
              <w:noProof/>
            </w:rPr>
            <w:fldChar w:fldCharType="end"/>
          </w:r>
        </w:p>
        <w:p w14:paraId="6942EC48" w14:textId="77777777" w:rsidR="00863642" w:rsidRDefault="00863642">
          <w:pPr>
            <w:pStyle w:val="TOC2"/>
            <w:tabs>
              <w:tab w:val="right" w:leader="dot" w:pos="9054"/>
            </w:tabs>
            <w:rPr>
              <w:b w:val="0"/>
              <w:noProof/>
              <w:sz w:val="24"/>
              <w:szCs w:val="24"/>
              <w:lang w:eastAsia="ja-JP"/>
            </w:rPr>
          </w:pPr>
          <w:r>
            <w:rPr>
              <w:noProof/>
            </w:rPr>
            <w:t>General</w:t>
          </w:r>
          <w:r>
            <w:rPr>
              <w:noProof/>
            </w:rPr>
            <w:tab/>
          </w:r>
          <w:r>
            <w:rPr>
              <w:noProof/>
            </w:rPr>
            <w:fldChar w:fldCharType="begin"/>
          </w:r>
          <w:r>
            <w:rPr>
              <w:noProof/>
            </w:rPr>
            <w:instrText xml:space="preserve"> PAGEREF _Toc383687815 \h </w:instrText>
          </w:r>
          <w:r>
            <w:rPr>
              <w:noProof/>
            </w:rPr>
          </w:r>
          <w:r>
            <w:rPr>
              <w:noProof/>
            </w:rPr>
            <w:fldChar w:fldCharType="separate"/>
          </w:r>
          <w:r>
            <w:rPr>
              <w:noProof/>
            </w:rPr>
            <w:t>13</w:t>
          </w:r>
          <w:r>
            <w:rPr>
              <w:noProof/>
            </w:rPr>
            <w:fldChar w:fldCharType="end"/>
          </w:r>
        </w:p>
        <w:p w14:paraId="476F8649" w14:textId="77777777" w:rsidR="00863642" w:rsidRDefault="00863642">
          <w:pPr>
            <w:pStyle w:val="TOC2"/>
            <w:tabs>
              <w:tab w:val="right" w:leader="dot" w:pos="9054"/>
            </w:tabs>
            <w:rPr>
              <w:b w:val="0"/>
              <w:noProof/>
              <w:sz w:val="24"/>
              <w:szCs w:val="24"/>
              <w:lang w:eastAsia="ja-JP"/>
            </w:rPr>
          </w:pPr>
          <w:r>
            <w:rPr>
              <w:noProof/>
            </w:rPr>
            <w:t>Definition</w:t>
          </w:r>
          <w:r>
            <w:rPr>
              <w:noProof/>
            </w:rPr>
            <w:tab/>
          </w:r>
          <w:r>
            <w:rPr>
              <w:noProof/>
            </w:rPr>
            <w:fldChar w:fldCharType="begin"/>
          </w:r>
          <w:r>
            <w:rPr>
              <w:noProof/>
            </w:rPr>
            <w:instrText xml:space="preserve"> PAGEREF _Toc383687816 \h </w:instrText>
          </w:r>
          <w:r>
            <w:rPr>
              <w:noProof/>
            </w:rPr>
          </w:r>
          <w:r>
            <w:rPr>
              <w:noProof/>
            </w:rPr>
            <w:fldChar w:fldCharType="separate"/>
          </w:r>
          <w:r>
            <w:rPr>
              <w:noProof/>
            </w:rPr>
            <w:t>14</w:t>
          </w:r>
          <w:r>
            <w:rPr>
              <w:noProof/>
            </w:rPr>
            <w:fldChar w:fldCharType="end"/>
          </w:r>
        </w:p>
        <w:p w14:paraId="1C7F693A" w14:textId="77777777" w:rsidR="00863642" w:rsidRDefault="00863642">
          <w:pPr>
            <w:pStyle w:val="TOC2"/>
            <w:tabs>
              <w:tab w:val="right" w:leader="dot" w:pos="9054"/>
            </w:tabs>
            <w:rPr>
              <w:b w:val="0"/>
              <w:noProof/>
              <w:sz w:val="24"/>
              <w:szCs w:val="24"/>
              <w:lang w:eastAsia="ja-JP"/>
            </w:rPr>
          </w:pPr>
          <w:r>
            <w:rPr>
              <w:noProof/>
            </w:rPr>
            <w:t>External and internal factors</w:t>
          </w:r>
          <w:r>
            <w:rPr>
              <w:noProof/>
            </w:rPr>
            <w:tab/>
          </w:r>
          <w:r>
            <w:rPr>
              <w:noProof/>
            </w:rPr>
            <w:fldChar w:fldCharType="begin"/>
          </w:r>
          <w:r>
            <w:rPr>
              <w:noProof/>
            </w:rPr>
            <w:instrText xml:space="preserve"> PAGEREF _Toc383687817 \h </w:instrText>
          </w:r>
          <w:r>
            <w:rPr>
              <w:noProof/>
            </w:rPr>
          </w:r>
          <w:r>
            <w:rPr>
              <w:noProof/>
            </w:rPr>
            <w:fldChar w:fldCharType="separate"/>
          </w:r>
          <w:r>
            <w:rPr>
              <w:noProof/>
            </w:rPr>
            <w:t>15</w:t>
          </w:r>
          <w:r>
            <w:rPr>
              <w:noProof/>
            </w:rPr>
            <w:fldChar w:fldCharType="end"/>
          </w:r>
        </w:p>
        <w:p w14:paraId="5EF48D37" w14:textId="77777777" w:rsidR="00863642" w:rsidRDefault="00863642">
          <w:pPr>
            <w:pStyle w:val="TOC1"/>
            <w:tabs>
              <w:tab w:val="left" w:pos="440"/>
              <w:tab w:val="right" w:leader="dot" w:pos="9054"/>
            </w:tabs>
            <w:rPr>
              <w:b w:val="0"/>
              <w:noProof/>
              <w:lang w:eastAsia="ja-JP"/>
            </w:rPr>
          </w:pPr>
          <w:r w:rsidRPr="006A38DB">
            <w:rPr>
              <w:rFonts w:ascii="Arial" w:hAnsi="Arial" w:cs="Arial"/>
              <w:noProof/>
              <w:color w:val="FF0000"/>
            </w:rPr>
            <w:t>4.</w:t>
          </w:r>
          <w:r>
            <w:rPr>
              <w:b w:val="0"/>
              <w:noProof/>
              <w:lang w:eastAsia="ja-JP"/>
            </w:rPr>
            <w:tab/>
          </w:r>
          <w:r w:rsidRPr="006A38DB">
            <w:rPr>
              <w:rFonts w:ascii="Arial" w:hAnsi="Arial" w:cs="Arial"/>
              <w:noProof/>
              <w:color w:val="FF0000"/>
            </w:rPr>
            <w:t>Ecology-Recycling</w:t>
          </w:r>
          <w:r>
            <w:rPr>
              <w:noProof/>
            </w:rPr>
            <w:tab/>
          </w:r>
          <w:r>
            <w:rPr>
              <w:noProof/>
            </w:rPr>
            <w:fldChar w:fldCharType="begin"/>
          </w:r>
          <w:r>
            <w:rPr>
              <w:noProof/>
            </w:rPr>
            <w:instrText xml:space="preserve"> PAGEREF _Toc383687818 \h </w:instrText>
          </w:r>
          <w:r>
            <w:rPr>
              <w:noProof/>
            </w:rPr>
          </w:r>
          <w:r>
            <w:rPr>
              <w:noProof/>
            </w:rPr>
            <w:fldChar w:fldCharType="separate"/>
          </w:r>
          <w:r>
            <w:rPr>
              <w:noProof/>
            </w:rPr>
            <w:t>17</w:t>
          </w:r>
          <w:r>
            <w:rPr>
              <w:noProof/>
            </w:rPr>
            <w:fldChar w:fldCharType="end"/>
          </w:r>
        </w:p>
        <w:p w14:paraId="66DA6B31" w14:textId="77777777" w:rsidR="00863642" w:rsidRDefault="00863642">
          <w:pPr>
            <w:pStyle w:val="TOC2"/>
            <w:tabs>
              <w:tab w:val="right" w:leader="dot" w:pos="9054"/>
            </w:tabs>
            <w:rPr>
              <w:b w:val="0"/>
              <w:noProof/>
              <w:sz w:val="24"/>
              <w:szCs w:val="24"/>
              <w:lang w:eastAsia="ja-JP"/>
            </w:rPr>
          </w:pPr>
          <w:r>
            <w:rPr>
              <w:noProof/>
            </w:rPr>
            <w:t>General</w:t>
          </w:r>
          <w:r>
            <w:rPr>
              <w:noProof/>
            </w:rPr>
            <w:tab/>
          </w:r>
          <w:r>
            <w:rPr>
              <w:noProof/>
            </w:rPr>
            <w:fldChar w:fldCharType="begin"/>
          </w:r>
          <w:r>
            <w:rPr>
              <w:noProof/>
            </w:rPr>
            <w:instrText xml:space="preserve"> PAGEREF _Toc383687819 \h </w:instrText>
          </w:r>
          <w:r>
            <w:rPr>
              <w:noProof/>
            </w:rPr>
          </w:r>
          <w:r>
            <w:rPr>
              <w:noProof/>
            </w:rPr>
            <w:fldChar w:fldCharType="separate"/>
          </w:r>
          <w:r>
            <w:rPr>
              <w:noProof/>
            </w:rPr>
            <w:t>17</w:t>
          </w:r>
          <w:r>
            <w:rPr>
              <w:noProof/>
            </w:rPr>
            <w:fldChar w:fldCharType="end"/>
          </w:r>
        </w:p>
        <w:p w14:paraId="644F2C70" w14:textId="77777777" w:rsidR="00863642" w:rsidRDefault="00863642">
          <w:pPr>
            <w:pStyle w:val="TOC2"/>
            <w:tabs>
              <w:tab w:val="right" w:leader="dot" w:pos="9054"/>
            </w:tabs>
            <w:rPr>
              <w:b w:val="0"/>
              <w:noProof/>
              <w:sz w:val="24"/>
              <w:szCs w:val="24"/>
              <w:lang w:eastAsia="ja-JP"/>
            </w:rPr>
          </w:pPr>
          <w:r>
            <w:rPr>
              <w:noProof/>
            </w:rPr>
            <w:t>Origins</w:t>
          </w:r>
          <w:r>
            <w:rPr>
              <w:noProof/>
            </w:rPr>
            <w:tab/>
          </w:r>
          <w:r>
            <w:rPr>
              <w:noProof/>
            </w:rPr>
            <w:fldChar w:fldCharType="begin"/>
          </w:r>
          <w:r>
            <w:rPr>
              <w:noProof/>
            </w:rPr>
            <w:instrText xml:space="preserve"> PAGEREF _Toc383687820 \h </w:instrText>
          </w:r>
          <w:r>
            <w:rPr>
              <w:noProof/>
            </w:rPr>
          </w:r>
          <w:r>
            <w:rPr>
              <w:noProof/>
            </w:rPr>
            <w:fldChar w:fldCharType="separate"/>
          </w:r>
          <w:r>
            <w:rPr>
              <w:noProof/>
            </w:rPr>
            <w:t>19</w:t>
          </w:r>
          <w:r>
            <w:rPr>
              <w:noProof/>
            </w:rPr>
            <w:fldChar w:fldCharType="end"/>
          </w:r>
        </w:p>
        <w:p w14:paraId="4C68A545" w14:textId="77777777" w:rsidR="00863642" w:rsidRDefault="00863642">
          <w:pPr>
            <w:pStyle w:val="TOC2"/>
            <w:tabs>
              <w:tab w:val="right" w:leader="dot" w:pos="9054"/>
            </w:tabs>
            <w:rPr>
              <w:b w:val="0"/>
              <w:noProof/>
              <w:sz w:val="24"/>
              <w:szCs w:val="24"/>
              <w:lang w:eastAsia="ja-JP"/>
            </w:rPr>
          </w:pPr>
          <w:r>
            <w:rPr>
              <w:noProof/>
            </w:rPr>
            <w:t>Wartime</w:t>
          </w:r>
          <w:r>
            <w:rPr>
              <w:noProof/>
            </w:rPr>
            <w:tab/>
          </w:r>
          <w:r>
            <w:rPr>
              <w:noProof/>
            </w:rPr>
            <w:fldChar w:fldCharType="begin"/>
          </w:r>
          <w:r>
            <w:rPr>
              <w:noProof/>
            </w:rPr>
            <w:instrText xml:space="preserve"> PAGEREF _Toc383687821 \h </w:instrText>
          </w:r>
          <w:r>
            <w:rPr>
              <w:noProof/>
            </w:rPr>
          </w:r>
          <w:r>
            <w:rPr>
              <w:noProof/>
            </w:rPr>
            <w:fldChar w:fldCharType="separate"/>
          </w:r>
          <w:r>
            <w:rPr>
              <w:noProof/>
            </w:rPr>
            <w:t>20</w:t>
          </w:r>
          <w:r>
            <w:rPr>
              <w:noProof/>
            </w:rPr>
            <w:fldChar w:fldCharType="end"/>
          </w:r>
        </w:p>
        <w:p w14:paraId="65992713" w14:textId="77777777" w:rsidR="00863642" w:rsidRDefault="00863642">
          <w:pPr>
            <w:pStyle w:val="TOC1"/>
            <w:tabs>
              <w:tab w:val="left" w:pos="440"/>
              <w:tab w:val="right" w:leader="dot" w:pos="9054"/>
            </w:tabs>
            <w:rPr>
              <w:b w:val="0"/>
              <w:noProof/>
              <w:lang w:eastAsia="ja-JP"/>
            </w:rPr>
          </w:pPr>
          <w:r w:rsidRPr="006A38DB">
            <w:rPr>
              <w:rFonts w:ascii="Arial" w:hAnsi="Arial" w:cs="Arial"/>
              <w:noProof/>
              <w:color w:val="FF0000"/>
            </w:rPr>
            <w:t>5.</w:t>
          </w:r>
          <w:r>
            <w:rPr>
              <w:b w:val="0"/>
              <w:noProof/>
              <w:lang w:eastAsia="ja-JP"/>
            </w:rPr>
            <w:tab/>
          </w:r>
          <w:r w:rsidRPr="006A38DB">
            <w:rPr>
              <w:rFonts w:ascii="Arial" w:hAnsi="Arial" w:cs="Arial"/>
              <w:noProof/>
              <w:color w:val="FF0000"/>
            </w:rPr>
            <w:t>Ecology-Greenpeace</w:t>
          </w:r>
          <w:r>
            <w:rPr>
              <w:noProof/>
            </w:rPr>
            <w:tab/>
          </w:r>
          <w:r>
            <w:rPr>
              <w:noProof/>
            </w:rPr>
            <w:fldChar w:fldCharType="begin"/>
          </w:r>
          <w:r>
            <w:rPr>
              <w:noProof/>
            </w:rPr>
            <w:instrText xml:space="preserve"> PAGEREF _Toc383687822 \h </w:instrText>
          </w:r>
          <w:r>
            <w:rPr>
              <w:noProof/>
            </w:rPr>
          </w:r>
          <w:r>
            <w:rPr>
              <w:noProof/>
            </w:rPr>
            <w:fldChar w:fldCharType="separate"/>
          </w:r>
          <w:r>
            <w:rPr>
              <w:noProof/>
            </w:rPr>
            <w:t>21</w:t>
          </w:r>
          <w:r>
            <w:rPr>
              <w:noProof/>
            </w:rPr>
            <w:fldChar w:fldCharType="end"/>
          </w:r>
        </w:p>
        <w:p w14:paraId="3F7CEA08" w14:textId="77777777" w:rsidR="00863642" w:rsidRDefault="00863642">
          <w:pPr>
            <w:pStyle w:val="TOC2"/>
            <w:tabs>
              <w:tab w:val="right" w:leader="dot" w:pos="9054"/>
            </w:tabs>
            <w:rPr>
              <w:b w:val="0"/>
              <w:noProof/>
              <w:sz w:val="24"/>
              <w:szCs w:val="24"/>
              <w:lang w:eastAsia="ja-JP"/>
            </w:rPr>
          </w:pPr>
          <w:r>
            <w:rPr>
              <w:noProof/>
            </w:rPr>
            <w:t>General</w:t>
          </w:r>
          <w:r>
            <w:rPr>
              <w:noProof/>
            </w:rPr>
            <w:tab/>
          </w:r>
          <w:r>
            <w:rPr>
              <w:noProof/>
            </w:rPr>
            <w:fldChar w:fldCharType="begin"/>
          </w:r>
          <w:r>
            <w:rPr>
              <w:noProof/>
            </w:rPr>
            <w:instrText xml:space="preserve"> PAGEREF _Toc383687823 \h </w:instrText>
          </w:r>
          <w:r>
            <w:rPr>
              <w:noProof/>
            </w:rPr>
          </w:r>
          <w:r>
            <w:rPr>
              <w:noProof/>
            </w:rPr>
            <w:fldChar w:fldCharType="separate"/>
          </w:r>
          <w:r>
            <w:rPr>
              <w:noProof/>
            </w:rPr>
            <w:t>21</w:t>
          </w:r>
          <w:r>
            <w:rPr>
              <w:noProof/>
            </w:rPr>
            <w:fldChar w:fldCharType="end"/>
          </w:r>
        </w:p>
        <w:p w14:paraId="362AFE7D" w14:textId="77777777" w:rsidR="00863642" w:rsidRDefault="00863642">
          <w:pPr>
            <w:pStyle w:val="TOC2"/>
            <w:tabs>
              <w:tab w:val="right" w:leader="dot" w:pos="9054"/>
            </w:tabs>
            <w:rPr>
              <w:b w:val="0"/>
              <w:noProof/>
              <w:sz w:val="24"/>
              <w:szCs w:val="24"/>
              <w:lang w:eastAsia="ja-JP"/>
            </w:rPr>
          </w:pPr>
          <w:r>
            <w:rPr>
              <w:noProof/>
            </w:rPr>
            <w:t>History</w:t>
          </w:r>
          <w:r>
            <w:rPr>
              <w:noProof/>
            </w:rPr>
            <w:tab/>
          </w:r>
          <w:r>
            <w:rPr>
              <w:noProof/>
            </w:rPr>
            <w:fldChar w:fldCharType="begin"/>
          </w:r>
          <w:r>
            <w:rPr>
              <w:noProof/>
            </w:rPr>
            <w:instrText xml:space="preserve"> PAGEREF _Toc383687824 \h </w:instrText>
          </w:r>
          <w:r>
            <w:rPr>
              <w:noProof/>
            </w:rPr>
          </w:r>
          <w:r>
            <w:rPr>
              <w:noProof/>
            </w:rPr>
            <w:fldChar w:fldCharType="separate"/>
          </w:r>
          <w:r>
            <w:rPr>
              <w:noProof/>
            </w:rPr>
            <w:t>22</w:t>
          </w:r>
          <w:r>
            <w:rPr>
              <w:noProof/>
            </w:rPr>
            <w:fldChar w:fldCharType="end"/>
          </w:r>
        </w:p>
        <w:p w14:paraId="2A71C320" w14:textId="77777777" w:rsidR="00863642" w:rsidRDefault="00863642">
          <w:pPr>
            <w:pStyle w:val="TOC2"/>
            <w:tabs>
              <w:tab w:val="right" w:leader="dot" w:pos="9054"/>
            </w:tabs>
            <w:rPr>
              <w:b w:val="0"/>
              <w:noProof/>
              <w:sz w:val="24"/>
              <w:szCs w:val="24"/>
              <w:lang w:eastAsia="ja-JP"/>
            </w:rPr>
          </w:pPr>
          <w:r>
            <w:rPr>
              <w:noProof/>
            </w:rPr>
            <w:t>Founders and founding time of Greenpeace</w:t>
          </w:r>
          <w:r>
            <w:rPr>
              <w:noProof/>
            </w:rPr>
            <w:tab/>
          </w:r>
          <w:r>
            <w:rPr>
              <w:noProof/>
            </w:rPr>
            <w:fldChar w:fldCharType="begin"/>
          </w:r>
          <w:r>
            <w:rPr>
              <w:noProof/>
            </w:rPr>
            <w:instrText xml:space="preserve"> PAGEREF _Toc383687825 \h </w:instrText>
          </w:r>
          <w:r>
            <w:rPr>
              <w:noProof/>
            </w:rPr>
          </w:r>
          <w:r>
            <w:rPr>
              <w:noProof/>
            </w:rPr>
            <w:fldChar w:fldCharType="separate"/>
          </w:r>
          <w:r>
            <w:rPr>
              <w:noProof/>
            </w:rPr>
            <w:t>24</w:t>
          </w:r>
          <w:r>
            <w:rPr>
              <w:noProof/>
            </w:rPr>
            <w:fldChar w:fldCharType="end"/>
          </w:r>
        </w:p>
        <w:p w14:paraId="69576190" w14:textId="77777777" w:rsidR="00863642" w:rsidRDefault="00863642">
          <w:pPr>
            <w:pStyle w:val="TOC1"/>
            <w:tabs>
              <w:tab w:val="left" w:pos="440"/>
              <w:tab w:val="right" w:leader="dot" w:pos="9054"/>
            </w:tabs>
            <w:rPr>
              <w:b w:val="0"/>
              <w:noProof/>
              <w:lang w:eastAsia="ja-JP"/>
            </w:rPr>
          </w:pPr>
          <w:r w:rsidRPr="006A38DB">
            <w:rPr>
              <w:rFonts w:ascii="Arial" w:hAnsi="Arial" w:cs="Arial"/>
              <w:noProof/>
              <w:color w:val="FF0000"/>
              <w:lang w:val="el-GR"/>
            </w:rPr>
            <w:t>6.</w:t>
          </w:r>
          <w:r>
            <w:rPr>
              <w:b w:val="0"/>
              <w:noProof/>
              <w:lang w:eastAsia="ja-JP"/>
            </w:rPr>
            <w:tab/>
          </w:r>
          <w:r w:rsidRPr="006A38DB">
            <w:rPr>
              <w:rFonts w:ascii="Arial" w:hAnsi="Arial" w:cs="Arial"/>
              <w:noProof/>
              <w:color w:val="FF0000"/>
              <w:lang w:val="el-GR"/>
            </w:rPr>
            <w:t>Η οικογένεια μου</w:t>
          </w:r>
          <w:r>
            <w:rPr>
              <w:noProof/>
            </w:rPr>
            <w:tab/>
          </w:r>
          <w:r>
            <w:rPr>
              <w:noProof/>
            </w:rPr>
            <w:fldChar w:fldCharType="begin"/>
          </w:r>
          <w:r>
            <w:rPr>
              <w:noProof/>
            </w:rPr>
            <w:instrText xml:space="preserve"> PAGEREF _Toc383687826 \h </w:instrText>
          </w:r>
          <w:r>
            <w:rPr>
              <w:noProof/>
            </w:rPr>
          </w:r>
          <w:r>
            <w:rPr>
              <w:noProof/>
            </w:rPr>
            <w:fldChar w:fldCharType="separate"/>
          </w:r>
          <w:r>
            <w:rPr>
              <w:noProof/>
            </w:rPr>
            <w:t>26</w:t>
          </w:r>
          <w:r>
            <w:rPr>
              <w:noProof/>
            </w:rPr>
            <w:fldChar w:fldCharType="end"/>
          </w:r>
        </w:p>
        <w:p w14:paraId="37158B89" w14:textId="32EA84F0" w:rsidR="00187302" w:rsidRDefault="00187302">
          <w:r>
            <w:rPr>
              <w:b/>
              <w:bCs/>
              <w:noProof/>
            </w:rPr>
            <w:fldChar w:fldCharType="end"/>
          </w:r>
        </w:p>
      </w:sdtContent>
    </w:sdt>
    <w:p w14:paraId="32794101" w14:textId="77777777" w:rsidR="00187302" w:rsidRDefault="00187302" w:rsidP="00002360">
      <w:pPr>
        <w:pStyle w:val="Heading1"/>
        <w:spacing w:after="240" w:line="312" w:lineRule="auto"/>
        <w:ind w:firstLine="709"/>
        <w:rPr>
          <w:rFonts w:ascii="Arial" w:hAnsi="Arial" w:cs="Arial"/>
          <w:color w:val="FF0000"/>
          <w:sz w:val="34"/>
          <w:szCs w:val="34"/>
        </w:rPr>
        <w:sectPr w:rsidR="00187302" w:rsidSect="006041D6">
          <w:pgSz w:w="11900" w:h="16840"/>
          <w:pgMar w:top="1418" w:right="1418" w:bottom="1418" w:left="1418" w:header="708" w:footer="708" w:gutter="0"/>
          <w:cols w:space="708"/>
          <w:docGrid w:linePitch="360"/>
        </w:sectPr>
      </w:pPr>
    </w:p>
    <w:p w14:paraId="7D795308" w14:textId="2EE00C03" w:rsidR="006041D6" w:rsidRPr="0024358D" w:rsidRDefault="006041D6" w:rsidP="00984769">
      <w:pPr>
        <w:pStyle w:val="Heading1"/>
        <w:numPr>
          <w:ilvl w:val="0"/>
          <w:numId w:val="1"/>
        </w:numPr>
        <w:spacing w:after="240" w:line="312" w:lineRule="auto"/>
        <w:rPr>
          <w:rFonts w:ascii="Arial" w:hAnsi="Arial" w:cs="Arial"/>
          <w:color w:val="FF0000"/>
          <w:sz w:val="34"/>
          <w:szCs w:val="34"/>
        </w:rPr>
      </w:pPr>
      <w:bookmarkStart w:id="6" w:name="_Toc383687806"/>
      <w:r w:rsidRPr="0024358D">
        <w:rPr>
          <w:rFonts w:ascii="Arial" w:hAnsi="Arial" w:cs="Arial"/>
          <w:color w:val="FF0000"/>
          <w:sz w:val="34"/>
          <w:szCs w:val="34"/>
        </w:rPr>
        <w:lastRenderedPageBreak/>
        <w:t>Ecology-UNESCO</w:t>
      </w:r>
      <w:bookmarkEnd w:id="6"/>
    </w:p>
    <w:p w14:paraId="32734EF2" w14:textId="33DB16E4" w:rsidR="006041D6" w:rsidRPr="009C22F6" w:rsidRDefault="006041D6" w:rsidP="00002360">
      <w:pPr>
        <w:pStyle w:val="Heading2"/>
        <w:spacing w:after="240" w:afterAutospacing="0" w:line="312" w:lineRule="auto"/>
        <w:ind w:firstLine="709"/>
      </w:pPr>
      <w:bookmarkStart w:id="7" w:name="_Toc383687807"/>
      <w:r w:rsidRPr="009C22F6">
        <w:t>General</w:t>
      </w:r>
      <w:bookmarkEnd w:id="7"/>
    </w:p>
    <w:p w14:paraId="22F9C11E" w14:textId="3C856A5D"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 xml:space="preserve">The </w:t>
      </w:r>
      <w:del w:id="8" w:author="lovapple" w:date="2018-03-25T12:03:00Z">
        <w:r w:rsidRPr="009C22F6" w:rsidDel="00EE65B9">
          <w:rPr>
            <w:rFonts w:ascii="Times New Roman" w:hAnsi="Times New Roman" w:cs="Times New Roman"/>
          </w:rPr>
          <w:delText xml:space="preserve">United </w:delText>
        </w:r>
      </w:del>
      <w:ins w:id="9" w:author="lovapple" w:date="2018-03-25T12:03:00Z">
        <w:r w:rsidR="00EE65B9">
          <w:rPr>
            <w:rFonts w:ascii="Times New Roman" w:hAnsi="Times New Roman" w:cs="Times New Roman"/>
          </w:rPr>
          <w:t>linked</w:t>
        </w:r>
        <w:r w:rsidR="00EE65B9" w:rsidRPr="009C22F6">
          <w:rPr>
            <w:rFonts w:ascii="Times New Roman" w:hAnsi="Times New Roman" w:cs="Times New Roman"/>
          </w:rPr>
          <w:t xml:space="preserve"> </w:t>
        </w:r>
      </w:ins>
      <w:r w:rsidRPr="009C22F6">
        <w:rPr>
          <w:rFonts w:ascii="Times New Roman" w:hAnsi="Times New Roman" w:cs="Times New Roman"/>
        </w:rPr>
        <w:t>Nations Educational, Scientific and Cultural Organization (UNESCO</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2] French: </w:t>
      </w:r>
      <w:proofErr w:type="spellStart"/>
      <w:r w:rsidRPr="009C22F6">
        <w:rPr>
          <w:rFonts w:ascii="Times New Roman" w:hAnsi="Times New Roman" w:cs="Times New Roman"/>
        </w:rPr>
        <w:t>Organisation</w:t>
      </w:r>
      <w:proofErr w:type="spellEnd"/>
      <w:r w:rsidRPr="009C22F6">
        <w:rPr>
          <w:rFonts w:ascii="Times New Roman" w:hAnsi="Times New Roman" w:cs="Times New Roman"/>
        </w:rPr>
        <w:t xml:space="preserve"> des Nations </w:t>
      </w:r>
      <w:proofErr w:type="spellStart"/>
      <w:r w:rsidRPr="009C22F6">
        <w:rPr>
          <w:rFonts w:ascii="Times New Roman" w:hAnsi="Times New Roman" w:cs="Times New Roman"/>
        </w:rPr>
        <w:t>unies</w:t>
      </w:r>
      <w:proofErr w:type="spellEnd"/>
      <w:r w:rsidRPr="009C22F6">
        <w:rPr>
          <w:rFonts w:ascii="Times New Roman" w:hAnsi="Times New Roman" w:cs="Times New Roman"/>
        </w:rPr>
        <w:t xml:space="preserve"> pour </w:t>
      </w:r>
      <w:proofErr w:type="spellStart"/>
      <w:r w:rsidRPr="009C22F6">
        <w:rPr>
          <w:rFonts w:ascii="Times New Roman" w:hAnsi="Times New Roman" w:cs="Times New Roman"/>
        </w:rPr>
        <w:t>l'éducation</w:t>
      </w:r>
      <w:proofErr w:type="spellEnd"/>
      <w:r w:rsidRPr="009C22F6">
        <w:rPr>
          <w:rFonts w:ascii="Times New Roman" w:hAnsi="Times New Roman" w:cs="Times New Roman"/>
        </w:rPr>
        <w:t xml:space="preserve">, la science et la culture) is a </w:t>
      </w:r>
      <w:del w:id="10" w:author="lovapple" w:date="2018-03-25T12:04:00Z">
        <w:r w:rsidRPr="009C22F6" w:rsidDel="00EE65B9">
          <w:rPr>
            <w:rFonts w:ascii="Times New Roman" w:hAnsi="Times New Roman" w:cs="Times New Roman"/>
          </w:rPr>
          <w:delText xml:space="preserve">specialized </w:delText>
        </w:r>
      </w:del>
      <w:ins w:id="11" w:author="lovapple" w:date="2018-03-25T12:04:00Z">
        <w:r w:rsidR="00EE65B9">
          <w:rPr>
            <w:rFonts w:ascii="Times New Roman" w:hAnsi="Times New Roman" w:cs="Times New Roman"/>
          </w:rPr>
          <w:t>particular</w:t>
        </w:r>
        <w:r w:rsidR="00EE65B9" w:rsidRPr="009C22F6">
          <w:rPr>
            <w:rFonts w:ascii="Times New Roman" w:hAnsi="Times New Roman" w:cs="Times New Roman"/>
          </w:rPr>
          <w:t xml:space="preserve"> </w:t>
        </w:r>
      </w:ins>
      <w:r w:rsidRPr="009C22F6">
        <w:rPr>
          <w:rFonts w:ascii="Times New Roman" w:hAnsi="Times New Roman" w:cs="Times New Roman"/>
        </w:rPr>
        <w:t xml:space="preserve">agency of the United Nations (UN) based in Paris. Its </w:t>
      </w:r>
      <w:del w:id="12" w:author="lovapple" w:date="2018-03-25T12:05:00Z">
        <w:r w:rsidRPr="009C22F6" w:rsidDel="00EE65B9">
          <w:rPr>
            <w:rFonts w:ascii="Times New Roman" w:hAnsi="Times New Roman" w:cs="Times New Roman"/>
          </w:rPr>
          <w:delText xml:space="preserve">declared </w:delText>
        </w:r>
      </w:del>
      <w:ins w:id="13" w:author="lovapple" w:date="2018-03-25T12:05:00Z">
        <w:r w:rsidR="00EE65B9">
          <w:rPr>
            <w:rFonts w:ascii="Times New Roman" w:hAnsi="Times New Roman" w:cs="Times New Roman"/>
          </w:rPr>
          <w:t>stated</w:t>
        </w:r>
        <w:r w:rsidR="00EE65B9" w:rsidRPr="009C22F6">
          <w:rPr>
            <w:rFonts w:ascii="Times New Roman" w:hAnsi="Times New Roman" w:cs="Times New Roman"/>
          </w:rPr>
          <w:t xml:space="preserve"> </w:t>
        </w:r>
      </w:ins>
      <w:r w:rsidRPr="009C22F6">
        <w:rPr>
          <w:rFonts w:ascii="Times New Roman" w:hAnsi="Times New Roman" w:cs="Times New Roman"/>
        </w:rPr>
        <w:t xml:space="preserve">purpose is to contribute to peace and security by promoting </w:t>
      </w:r>
      <w:del w:id="14" w:author="lovapple" w:date="2018-03-25T12:05:00Z">
        <w:r w:rsidRPr="009C22F6" w:rsidDel="00EE65B9">
          <w:rPr>
            <w:rFonts w:ascii="Times New Roman" w:hAnsi="Times New Roman" w:cs="Times New Roman"/>
          </w:rPr>
          <w:delText xml:space="preserve">international </w:delText>
        </w:r>
      </w:del>
      <w:ins w:id="15" w:author="lovapple" w:date="2018-03-25T12:05:00Z">
        <w:r w:rsidR="00EE65B9">
          <w:rPr>
            <w:rFonts w:ascii="Times New Roman" w:hAnsi="Times New Roman" w:cs="Times New Roman"/>
          </w:rPr>
          <w:t>universal</w:t>
        </w:r>
        <w:r w:rsidR="00EE65B9" w:rsidRPr="009C22F6">
          <w:rPr>
            <w:rFonts w:ascii="Times New Roman" w:hAnsi="Times New Roman" w:cs="Times New Roman"/>
          </w:rPr>
          <w:t xml:space="preserve"> </w:t>
        </w:r>
      </w:ins>
      <w:r w:rsidRPr="009C22F6">
        <w:rPr>
          <w:rFonts w:ascii="Times New Roman" w:hAnsi="Times New Roman" w:cs="Times New Roman"/>
        </w:rPr>
        <w:t>collaboration through educational, scientific, and cultural reforms in order to increase universal respect for justice, the rule of law, and human rights along with fundamental freedom proclaimed in the United Nations Charter</w:t>
      </w:r>
      <w:proofErr w:type="gramStart"/>
      <w:r w:rsidRPr="009C22F6">
        <w:rPr>
          <w:rFonts w:ascii="Times New Roman" w:hAnsi="Times New Roman" w:cs="Times New Roman"/>
        </w:rPr>
        <w:t>.[</w:t>
      </w:r>
      <w:proofErr w:type="gramEnd"/>
      <w:r w:rsidRPr="009C22F6">
        <w:rPr>
          <w:rFonts w:ascii="Times New Roman" w:hAnsi="Times New Roman" w:cs="Times New Roman"/>
        </w:rPr>
        <w:t>1] It is the successor of the League of Nations' International Committee on Intellectual Cooperation.</w:t>
      </w:r>
    </w:p>
    <w:p w14:paraId="62724E2C" w14:textId="77777777" w:rsidR="006041D6" w:rsidRPr="009C22F6" w:rsidRDefault="006041D6" w:rsidP="00002360">
      <w:pPr>
        <w:spacing w:after="240" w:line="312" w:lineRule="auto"/>
        <w:ind w:firstLine="709"/>
        <w:rPr>
          <w:rFonts w:ascii="Times New Roman" w:hAnsi="Times New Roman" w:cs="Times New Roman"/>
        </w:rPr>
      </w:pPr>
    </w:p>
    <w:p w14:paraId="562DE99D"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 xml:space="preserve">UNESCO has 195 member </w:t>
      </w:r>
      <w:proofErr w:type="gramStart"/>
      <w:r w:rsidRPr="009C22F6">
        <w:rPr>
          <w:rFonts w:ascii="Times New Roman" w:hAnsi="Times New Roman" w:cs="Times New Roman"/>
        </w:rPr>
        <w:t>states[</w:t>
      </w:r>
      <w:proofErr w:type="gramEnd"/>
      <w:r w:rsidRPr="009C22F6">
        <w:rPr>
          <w:rFonts w:ascii="Times New Roman" w:hAnsi="Times New Roman" w:cs="Times New Roman"/>
        </w:rPr>
        <w:t>3] and ten associate members.[4][5] Most of its field offices are "cluster" offices covering three or more countries; national and regional offices also exist.</w:t>
      </w:r>
    </w:p>
    <w:p w14:paraId="3A682100" w14:textId="77777777" w:rsidR="006041D6" w:rsidRPr="009C22F6" w:rsidRDefault="006041D6" w:rsidP="00002360">
      <w:pPr>
        <w:spacing w:after="240" w:line="312" w:lineRule="auto"/>
        <w:ind w:firstLine="709"/>
        <w:rPr>
          <w:rFonts w:ascii="Times New Roman" w:hAnsi="Times New Roman" w:cs="Times New Roman"/>
        </w:rPr>
      </w:pPr>
    </w:p>
    <w:p w14:paraId="47C6C53B"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UNESCO pursues its objectives through five major programs: education, natural sciences, social/human sciences, culture and communication/information. Projects sponsored by UNESCO include literacy, technical, and teacher-training programs, international science programs, the promotion of independent media and freedom of the press, regional and cultural history projects, the promotion of cultural diversity, translations of world literature, international cooperation agreements to secure the world's cultural and natural heritage (World Heritage Sites) and to preserve human rights, and attempts to bridge the worldwide digital divide. It is also a member of the United Nations Development Group</w:t>
      </w:r>
      <w:proofErr w:type="gramStart"/>
      <w:r w:rsidRPr="009C22F6">
        <w:rPr>
          <w:rFonts w:ascii="Times New Roman" w:hAnsi="Times New Roman" w:cs="Times New Roman"/>
        </w:rPr>
        <w:t>.[</w:t>
      </w:r>
      <w:proofErr w:type="gramEnd"/>
      <w:r w:rsidRPr="009C22F6">
        <w:rPr>
          <w:rFonts w:ascii="Times New Roman" w:hAnsi="Times New Roman" w:cs="Times New Roman"/>
        </w:rPr>
        <w:t>6]</w:t>
      </w:r>
    </w:p>
    <w:p w14:paraId="2F89462C" w14:textId="77777777" w:rsidR="006041D6" w:rsidRPr="009C22F6" w:rsidRDefault="006041D6" w:rsidP="00002360">
      <w:pPr>
        <w:spacing w:after="240" w:line="312" w:lineRule="auto"/>
        <w:ind w:firstLine="709"/>
        <w:rPr>
          <w:rFonts w:ascii="Times New Roman" w:hAnsi="Times New Roman" w:cs="Times New Roman"/>
        </w:rPr>
      </w:pPr>
    </w:p>
    <w:p w14:paraId="4055C260"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UNESCO's aim is "to contribute to the building of peace, the eradication of poverty, sustainable development and intercultural dialogue through education, the sciences, culture, communication and information"</w:t>
      </w:r>
      <w:proofErr w:type="gramStart"/>
      <w:r w:rsidRPr="009C22F6">
        <w:rPr>
          <w:rFonts w:ascii="Times New Roman" w:hAnsi="Times New Roman" w:cs="Times New Roman"/>
        </w:rPr>
        <w:t>.[</w:t>
      </w:r>
      <w:proofErr w:type="gramEnd"/>
      <w:r w:rsidRPr="009C22F6">
        <w:rPr>
          <w:rFonts w:ascii="Times New Roman" w:hAnsi="Times New Roman" w:cs="Times New Roman"/>
        </w:rPr>
        <w:t>7] Other priorities of the organization include attaining quality Education For All and lifelong learning, addressing emerging social and ethical challenges, fostering cultural diversity, a culture of peace and building inclusive knowledge societies through information and communication.[8]</w:t>
      </w:r>
    </w:p>
    <w:p w14:paraId="350EC626" w14:textId="77777777" w:rsidR="006041D6" w:rsidRPr="009C22F6" w:rsidRDefault="006041D6" w:rsidP="00002360">
      <w:pPr>
        <w:spacing w:after="240" w:line="312" w:lineRule="auto"/>
        <w:ind w:firstLine="709"/>
        <w:rPr>
          <w:rFonts w:ascii="Times New Roman" w:hAnsi="Times New Roman" w:cs="Times New Roman"/>
        </w:rPr>
      </w:pPr>
    </w:p>
    <w:p w14:paraId="563D69FB" w14:textId="77777777" w:rsidR="006041D6" w:rsidRPr="009C22F6" w:rsidRDefault="006041D6" w:rsidP="00002360">
      <w:pPr>
        <w:spacing w:after="240" w:line="312" w:lineRule="auto"/>
        <w:ind w:firstLine="709"/>
        <w:rPr>
          <w:rFonts w:ascii="Times New Roman" w:hAnsi="Times New Roman" w:cs="Times New Roman"/>
        </w:rPr>
        <w:sectPr w:rsidR="006041D6" w:rsidRPr="009C22F6" w:rsidSect="008C7A55">
          <w:pgSz w:w="11900" w:h="16840"/>
          <w:pgMar w:top="1418" w:right="1418" w:bottom="1418" w:left="1418" w:header="708" w:footer="708" w:gutter="0"/>
          <w:cols w:space="708"/>
          <w:docGrid w:linePitch="360"/>
        </w:sectPr>
      </w:pPr>
      <w:r w:rsidRPr="009C22F6">
        <w:rPr>
          <w:rFonts w:ascii="Times New Roman" w:hAnsi="Times New Roman" w:cs="Times New Roman"/>
        </w:rPr>
        <w:lastRenderedPageBreak/>
        <w:t>The broad goals and objectives of the international community—as set out in the internationally agreed development goals, including the Millennium Development Goals (MDGs)—underpin all UNESCO strategies and activities.</w:t>
      </w:r>
    </w:p>
    <w:p w14:paraId="1D8CACC0" w14:textId="38CBFD52" w:rsidR="006041D6" w:rsidRPr="009C22F6" w:rsidRDefault="006041D6" w:rsidP="00002360">
      <w:pPr>
        <w:pStyle w:val="Heading2"/>
        <w:spacing w:after="240" w:afterAutospacing="0" w:line="312" w:lineRule="auto"/>
        <w:ind w:firstLine="709"/>
      </w:pPr>
      <w:bookmarkStart w:id="16" w:name="_Toc383687808"/>
      <w:r w:rsidRPr="009C22F6">
        <w:lastRenderedPageBreak/>
        <w:t>History</w:t>
      </w:r>
      <w:bookmarkEnd w:id="16"/>
    </w:p>
    <w:p w14:paraId="574B27C2" w14:textId="21DC5A9B"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UNESCO and its mandate for international cooperation can be traced back to a League of Nations resolution on 21 September 1921, to elect a Commission to study feasibility</w:t>
      </w:r>
      <w:proofErr w:type="gramStart"/>
      <w:r w:rsidRPr="009C22F6">
        <w:rPr>
          <w:rFonts w:ascii="Times New Roman" w:hAnsi="Times New Roman" w:cs="Times New Roman"/>
        </w:rPr>
        <w:t>.[</w:t>
      </w:r>
      <w:proofErr w:type="gramEnd"/>
      <w:r w:rsidRPr="009C22F6">
        <w:rPr>
          <w:rFonts w:ascii="Times New Roman" w:hAnsi="Times New Roman" w:cs="Times New Roman"/>
        </w:rPr>
        <w:t>9][10] On 18 December 1925, the International Bureau of Education (IBE) began work as a non-governmental organization in the service of international educational development.[11] However, the onset of World War II largely interrupted the work of these predecessor organizations.</w:t>
      </w:r>
    </w:p>
    <w:p w14:paraId="79411A29" w14:textId="77777777" w:rsidR="006041D6" w:rsidRPr="009C22F6" w:rsidRDefault="006041D6" w:rsidP="00002360">
      <w:pPr>
        <w:spacing w:after="240" w:line="312" w:lineRule="auto"/>
        <w:ind w:firstLine="709"/>
        <w:rPr>
          <w:rFonts w:ascii="Times New Roman" w:hAnsi="Times New Roman" w:cs="Times New Roman"/>
        </w:rPr>
      </w:pPr>
    </w:p>
    <w:p w14:paraId="51958B2F"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 xml:space="preserve">After the signing of the Atlantic Charter and the Declaration of the United Nations, the Conference of Allied Ministers of Education (CAME) began meetings in </w:t>
      </w:r>
      <w:proofErr w:type="gramStart"/>
      <w:r w:rsidRPr="009C22F6">
        <w:rPr>
          <w:rFonts w:ascii="Times New Roman" w:hAnsi="Times New Roman" w:cs="Times New Roman"/>
        </w:rPr>
        <w:t>London which</w:t>
      </w:r>
      <w:proofErr w:type="gramEnd"/>
      <w:r w:rsidRPr="009C22F6">
        <w:rPr>
          <w:rFonts w:ascii="Times New Roman" w:hAnsi="Times New Roman" w:cs="Times New Roman"/>
        </w:rPr>
        <w:t xml:space="preserve"> continued between 16 November 1942 to 5 December 1945. On 30 October 1943, the necessity for an international organization was expressed in the Moscow Declaration, agreed upon by China, the United Kingdom, the United States and the USSR. This was followed by the Dumbarton Oaks Conference proposals of 9 October 1944. Upon the proposal of CAME and in accordance with the recommendations of the United Nations Conference on International Organization (UNCIO), held in San Francisco in April–June 1945, a United Nations Conference for the establishment of an educational and cultural organization (ECO/CONF) was convened in London 1–16 November 1945 with 44 governments represented. A </w:t>
      </w:r>
      <w:proofErr w:type="gramStart"/>
      <w:r w:rsidRPr="009C22F6">
        <w:rPr>
          <w:rFonts w:ascii="Times New Roman" w:hAnsi="Times New Roman" w:cs="Times New Roman"/>
        </w:rPr>
        <w:t>prominent[</w:t>
      </w:r>
      <w:proofErr w:type="gramEnd"/>
      <w:r w:rsidRPr="009C22F6">
        <w:rPr>
          <w:rFonts w:ascii="Times New Roman" w:hAnsi="Times New Roman" w:cs="Times New Roman"/>
        </w:rPr>
        <w:t xml:space="preserve">clarification needed] figure in the initiative for UNESCO was </w:t>
      </w:r>
      <w:proofErr w:type="spellStart"/>
      <w:r w:rsidRPr="009C22F6">
        <w:rPr>
          <w:rFonts w:ascii="Times New Roman" w:hAnsi="Times New Roman" w:cs="Times New Roman"/>
        </w:rPr>
        <w:t>Rab</w:t>
      </w:r>
      <w:proofErr w:type="spellEnd"/>
      <w:r w:rsidRPr="009C22F6">
        <w:rPr>
          <w:rFonts w:ascii="Times New Roman" w:hAnsi="Times New Roman" w:cs="Times New Roman"/>
        </w:rPr>
        <w:t xml:space="preserve"> Butler, the Minister of Education for the United Kingdom.[12] At the ECO/CONF, the Constitution of UNESCO was introduced and signed by 37 countries, and a Preparatory Commission was established.[13] The Preparatory Commission operated between 16 November 1945, and 4 November 1946—the date when UNESCO's Constitution came into force with the deposit of the twentieth ratification by a member state.[14]</w:t>
      </w:r>
    </w:p>
    <w:p w14:paraId="71096050" w14:textId="77777777" w:rsidR="006041D6" w:rsidRPr="009C22F6" w:rsidRDefault="006041D6" w:rsidP="00002360">
      <w:pPr>
        <w:spacing w:after="240" w:line="312" w:lineRule="auto"/>
        <w:ind w:firstLine="709"/>
        <w:rPr>
          <w:rFonts w:ascii="Times New Roman" w:hAnsi="Times New Roman" w:cs="Times New Roman"/>
        </w:rPr>
      </w:pPr>
    </w:p>
    <w:p w14:paraId="0FC0DFE4"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The first General Conference took place between 19 November to 10 December 1946, and elected Dr. Julian Huxley to Director-General</w:t>
      </w:r>
      <w:proofErr w:type="gramStart"/>
      <w:r w:rsidRPr="009C22F6">
        <w:rPr>
          <w:rFonts w:ascii="Times New Roman" w:hAnsi="Times New Roman" w:cs="Times New Roman"/>
        </w:rPr>
        <w:t>.[</w:t>
      </w:r>
      <w:proofErr w:type="gramEnd"/>
      <w:r w:rsidRPr="009C22F6">
        <w:rPr>
          <w:rFonts w:ascii="Times New Roman" w:hAnsi="Times New Roman" w:cs="Times New Roman"/>
        </w:rPr>
        <w:t>15] The Constitution was amended in November 1954 when the General Conference resolved that members of the Executive Board would be representatives of the governments of the States of which they are nationals and would not, as before, act in their personal capacity.[16] This change in governance distinguished UNESCO from its predecessor, the CICI, in how member states would work together in the organization's fields of competence. As member states worked together over time to realize UNESCO's mandate, political and historical factors have shaped the organization's operations in particular during the Cold War, the decolonization process, and the dissolution of the USSR.</w:t>
      </w:r>
    </w:p>
    <w:p w14:paraId="7559E6FF" w14:textId="77777777" w:rsidR="006041D6" w:rsidRPr="009C22F6" w:rsidRDefault="006041D6" w:rsidP="00002360">
      <w:pPr>
        <w:spacing w:after="240" w:line="312" w:lineRule="auto"/>
        <w:ind w:firstLine="709"/>
        <w:rPr>
          <w:rFonts w:ascii="Times New Roman" w:hAnsi="Times New Roman" w:cs="Times New Roman"/>
        </w:rPr>
      </w:pPr>
    </w:p>
    <w:p w14:paraId="14FFB52F"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Among the major achievements of the organization is its work against racism, for example through influential statements on race starting with a declaration of anthropologists (among them was Claude Lévi-Strauss) and other scientists in 1950[17] and concluding with the 1978 Declaration on Race and Racial Prejudice</w:t>
      </w:r>
      <w:proofErr w:type="gramStart"/>
      <w:r w:rsidRPr="009C22F6">
        <w:rPr>
          <w:rFonts w:ascii="Times New Roman" w:hAnsi="Times New Roman" w:cs="Times New Roman"/>
        </w:rPr>
        <w:t>.[</w:t>
      </w:r>
      <w:proofErr w:type="gramEnd"/>
      <w:r w:rsidRPr="009C22F6">
        <w:rPr>
          <w:rFonts w:ascii="Times New Roman" w:hAnsi="Times New Roman" w:cs="Times New Roman"/>
        </w:rPr>
        <w:t>18] In 1956, the Republic of South Africa withdrew from UNESCO claiming that some of the organization's publications amounted to "interference" in the country's "racial problems."[19] South Africa rejoined the organization in 1994 under the leadership of Nelson Mandela.</w:t>
      </w:r>
    </w:p>
    <w:p w14:paraId="30D678F5" w14:textId="77777777" w:rsidR="006041D6" w:rsidRPr="009C22F6" w:rsidRDefault="006041D6" w:rsidP="00002360">
      <w:pPr>
        <w:spacing w:after="240" w:line="312" w:lineRule="auto"/>
        <w:ind w:firstLine="709"/>
        <w:rPr>
          <w:rFonts w:ascii="Times New Roman" w:hAnsi="Times New Roman" w:cs="Times New Roman"/>
        </w:rPr>
      </w:pPr>
    </w:p>
    <w:p w14:paraId="2EEB2147"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 xml:space="preserve">UNESCO's early work in the field of education included the pilot project on fundamental education in the </w:t>
      </w:r>
      <w:proofErr w:type="spellStart"/>
      <w:r w:rsidRPr="009C22F6">
        <w:rPr>
          <w:rFonts w:ascii="Times New Roman" w:hAnsi="Times New Roman" w:cs="Times New Roman"/>
        </w:rPr>
        <w:t>Marbial</w:t>
      </w:r>
      <w:proofErr w:type="spellEnd"/>
      <w:r w:rsidRPr="009C22F6">
        <w:rPr>
          <w:rFonts w:ascii="Times New Roman" w:hAnsi="Times New Roman" w:cs="Times New Roman"/>
        </w:rPr>
        <w:t xml:space="preserve"> Valley, Haiti, started in 1947</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20] This project was followed by expert missions to other countries, including, for example, a mission to Afghanistan in 1949.[21] In 1948, UNESCO recommended that Member States should make free primary education compulsory and universal.[22] In 1990, the World Conference on Education for All, in </w:t>
      </w:r>
      <w:proofErr w:type="spellStart"/>
      <w:r w:rsidRPr="009C22F6">
        <w:rPr>
          <w:rFonts w:ascii="Times New Roman" w:hAnsi="Times New Roman" w:cs="Times New Roman"/>
        </w:rPr>
        <w:t>Jomtien</w:t>
      </w:r>
      <w:proofErr w:type="spellEnd"/>
      <w:r w:rsidRPr="009C22F6">
        <w:rPr>
          <w:rFonts w:ascii="Times New Roman" w:hAnsi="Times New Roman" w:cs="Times New Roman"/>
        </w:rPr>
        <w:t>, Thailand, launched a global movement to provide basic education for all children, youths and adults.[23] Ten years later, the 2000 World Education Forum held in Dakar, Senegal, led member governments to commit to achieving basic education for all by 2015.[24]</w:t>
      </w:r>
    </w:p>
    <w:p w14:paraId="0D686535" w14:textId="77777777" w:rsidR="006041D6" w:rsidRPr="009C22F6" w:rsidRDefault="006041D6" w:rsidP="00002360">
      <w:pPr>
        <w:spacing w:after="240" w:line="312" w:lineRule="auto"/>
        <w:ind w:firstLine="709"/>
        <w:rPr>
          <w:rFonts w:ascii="Times New Roman" w:hAnsi="Times New Roman" w:cs="Times New Roman"/>
        </w:rPr>
      </w:pPr>
    </w:p>
    <w:p w14:paraId="78FF4F82"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UNESCO's early activities in culture included, for example, the Nubia Campaign, launched in 1960</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25] The purpose of the campaign was to move the Great Temple of Abu Simbel to keep it from being swamped by the Nile after construction of the Aswan Dam. During the 20-year campaign, 22 monuments and architectural complexes were relocated. This was the first and largest in a series of campaigns including </w:t>
      </w:r>
      <w:proofErr w:type="spellStart"/>
      <w:r w:rsidRPr="009C22F6">
        <w:rPr>
          <w:rFonts w:ascii="Times New Roman" w:hAnsi="Times New Roman" w:cs="Times New Roman"/>
        </w:rPr>
        <w:t>Mohenjo-daro</w:t>
      </w:r>
      <w:proofErr w:type="spellEnd"/>
      <w:r w:rsidRPr="009C22F6">
        <w:rPr>
          <w:rFonts w:ascii="Times New Roman" w:hAnsi="Times New Roman" w:cs="Times New Roman"/>
        </w:rPr>
        <w:t xml:space="preserve"> (Pakistan), Fes (Morocco), Kathmandu (Nepal), Borobudur (Indonesia) and the Acropolis (Greece). The organization's work on heritage led to the adoption, in 1972, of the Convention concerning the Protection of the World Cultural and Natural Heritage</w:t>
      </w:r>
      <w:proofErr w:type="gramStart"/>
      <w:r w:rsidRPr="009C22F6">
        <w:rPr>
          <w:rFonts w:ascii="Times New Roman" w:hAnsi="Times New Roman" w:cs="Times New Roman"/>
        </w:rPr>
        <w:t>.[</w:t>
      </w:r>
      <w:proofErr w:type="gramEnd"/>
      <w:r w:rsidRPr="009C22F6">
        <w:rPr>
          <w:rFonts w:ascii="Times New Roman" w:hAnsi="Times New Roman" w:cs="Times New Roman"/>
        </w:rPr>
        <w:t>26] The World Heritage Committee was established in 1976 and the first sites inscribed on the World Heritage List in 1978.[27] Since then important legal instruments on cultural heritage and diversity have been adopted by UNESCO member states in 2003 (Convention for the Safeguarding of the Intangible Cultural Heritage[28]) and 2005 (Convention on the Protection and Promotion of the Diversity of Cultural Expressions[29]).</w:t>
      </w:r>
    </w:p>
    <w:p w14:paraId="759A2356" w14:textId="77777777" w:rsidR="006041D6" w:rsidRPr="009C22F6" w:rsidRDefault="006041D6" w:rsidP="00002360">
      <w:pPr>
        <w:spacing w:after="240" w:line="312" w:lineRule="auto"/>
        <w:ind w:firstLine="709"/>
        <w:rPr>
          <w:rFonts w:ascii="Times New Roman" w:hAnsi="Times New Roman" w:cs="Times New Roman"/>
        </w:rPr>
      </w:pPr>
    </w:p>
    <w:p w14:paraId="354A96D9"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lastRenderedPageBreak/>
        <w:t>An intergovernmental meeting of UNESCO in Paris in December 1951 led to the creation of the European Council for Nuclear Research, which was responsible for establishing the European Organization for Nuclear Research (CERN)[30] in 1954.</w:t>
      </w:r>
    </w:p>
    <w:p w14:paraId="0989DF5F" w14:textId="77777777" w:rsidR="006041D6" w:rsidRPr="009C22F6" w:rsidRDefault="006041D6" w:rsidP="00002360">
      <w:pPr>
        <w:spacing w:after="240" w:line="312" w:lineRule="auto"/>
        <w:ind w:firstLine="709"/>
        <w:rPr>
          <w:rFonts w:ascii="Times New Roman" w:hAnsi="Times New Roman" w:cs="Times New Roman"/>
        </w:rPr>
      </w:pPr>
    </w:p>
    <w:p w14:paraId="094AFF81"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Arid Zone programming, 1948–1966, is another example of an early major UNESCO project in the field of natural sciences</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31] In 1968, UNESCO organized the first intergovernmental conference aimed at reconciling the environment and development, a problem which continues to be addressed in the field of sustainable development. The main outcome of the 1968 conference was the creation of UNESCO's Man and the Biosphere </w:t>
      </w:r>
      <w:proofErr w:type="spellStart"/>
      <w:r w:rsidRPr="009C22F6">
        <w:rPr>
          <w:rFonts w:ascii="Times New Roman" w:hAnsi="Times New Roman" w:cs="Times New Roman"/>
        </w:rPr>
        <w:t>Programme</w:t>
      </w:r>
      <w:proofErr w:type="spellEnd"/>
      <w:proofErr w:type="gramStart"/>
      <w:r w:rsidRPr="009C22F6">
        <w:rPr>
          <w:rFonts w:ascii="Times New Roman" w:hAnsi="Times New Roman" w:cs="Times New Roman"/>
        </w:rPr>
        <w:t>.[</w:t>
      </w:r>
      <w:proofErr w:type="gramEnd"/>
      <w:r w:rsidRPr="009C22F6">
        <w:rPr>
          <w:rFonts w:ascii="Times New Roman" w:hAnsi="Times New Roman" w:cs="Times New Roman"/>
        </w:rPr>
        <w:t>32]</w:t>
      </w:r>
    </w:p>
    <w:p w14:paraId="1D38AFFD" w14:textId="77777777" w:rsidR="006041D6" w:rsidRPr="009C22F6" w:rsidRDefault="006041D6" w:rsidP="00002360">
      <w:pPr>
        <w:spacing w:after="240" w:line="312" w:lineRule="auto"/>
        <w:ind w:firstLine="709"/>
        <w:rPr>
          <w:rFonts w:ascii="Times New Roman" w:hAnsi="Times New Roman" w:cs="Times New Roman"/>
        </w:rPr>
      </w:pPr>
    </w:p>
    <w:p w14:paraId="22C43243"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In the field of communication, the "free flow of ideas by word and image" has been in UNESCO's constitution from its beginnings, following the experience of the Second World War when control of information was a factor in indoctrinating populations for aggression</w:t>
      </w:r>
      <w:proofErr w:type="gramStart"/>
      <w:r w:rsidRPr="009C22F6">
        <w:rPr>
          <w:rFonts w:ascii="Times New Roman" w:hAnsi="Times New Roman" w:cs="Times New Roman"/>
        </w:rPr>
        <w:t>.[</w:t>
      </w:r>
      <w:proofErr w:type="gramEnd"/>
      <w:r w:rsidRPr="009C22F6">
        <w:rPr>
          <w:rFonts w:ascii="Times New Roman" w:hAnsi="Times New Roman" w:cs="Times New Roman"/>
        </w:rPr>
        <w:t>33] In the years immediately following World War II, efforts were concentrated on reconstruction and on the identification of needs for means of mass communication around the world. UNESCO started organizing training and education for journalists in the 1950s</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34] In response to calls for a "New World Information and Communication Order" in the late 1970s, UNESCO established the International Commission for the Study of Communication Problems,[35] which produced the 1980 MacBride report (named after the Chair of the Commission, the Nobel Peace Prize laureate </w:t>
      </w:r>
      <w:proofErr w:type="spellStart"/>
      <w:r w:rsidRPr="009C22F6">
        <w:rPr>
          <w:rFonts w:ascii="Times New Roman" w:hAnsi="Times New Roman" w:cs="Times New Roman"/>
        </w:rPr>
        <w:t>Seán</w:t>
      </w:r>
      <w:proofErr w:type="spellEnd"/>
      <w:r w:rsidRPr="009C22F6">
        <w:rPr>
          <w:rFonts w:ascii="Times New Roman" w:hAnsi="Times New Roman" w:cs="Times New Roman"/>
        </w:rPr>
        <w:t xml:space="preserve"> MacBride).[36] The same year, UNESCO created the International </w:t>
      </w:r>
      <w:proofErr w:type="spellStart"/>
      <w:r w:rsidRPr="009C22F6">
        <w:rPr>
          <w:rFonts w:ascii="Times New Roman" w:hAnsi="Times New Roman" w:cs="Times New Roman"/>
        </w:rPr>
        <w:t>Programme</w:t>
      </w:r>
      <w:proofErr w:type="spellEnd"/>
      <w:r w:rsidRPr="009C22F6">
        <w:rPr>
          <w:rFonts w:ascii="Times New Roman" w:hAnsi="Times New Roman" w:cs="Times New Roman"/>
        </w:rPr>
        <w:t xml:space="preserve"> for the Development of Communication (IPDC), a multilateral forum designed to promote media development in developing countries.[37][38] In 1991, UNESCO's General Conference endorsed the Windhoek Declaration on media independence and pluralism, which led the UN General Assembly to declare the date of its adoption, 3 May, as World Press Freedom Day.[39] Since 1997, UNESCO has awarded the UNESCO / Guillermo Cano World Press Freedom Prize every 3 May. In the lead up to the World Summit on the Information Society in 2003 (Geneva) and 2005 (Tunis), UNESCO introduced the Information for All </w:t>
      </w:r>
      <w:proofErr w:type="spellStart"/>
      <w:r w:rsidRPr="009C22F6">
        <w:rPr>
          <w:rFonts w:ascii="Times New Roman" w:hAnsi="Times New Roman" w:cs="Times New Roman"/>
        </w:rPr>
        <w:t>Programme</w:t>
      </w:r>
      <w:proofErr w:type="spellEnd"/>
      <w:r w:rsidRPr="009C22F6">
        <w:rPr>
          <w:rFonts w:ascii="Times New Roman" w:hAnsi="Times New Roman" w:cs="Times New Roman"/>
        </w:rPr>
        <w:t>.</w:t>
      </w:r>
    </w:p>
    <w:p w14:paraId="5BC8F467" w14:textId="77777777" w:rsidR="006041D6" w:rsidRPr="009C22F6" w:rsidRDefault="006041D6" w:rsidP="00002360">
      <w:pPr>
        <w:spacing w:after="240" w:line="312" w:lineRule="auto"/>
        <w:ind w:firstLine="709"/>
        <w:rPr>
          <w:rFonts w:ascii="Times New Roman" w:hAnsi="Times New Roman" w:cs="Times New Roman"/>
        </w:rPr>
      </w:pPr>
    </w:p>
    <w:p w14:paraId="0E9CB4E7" w14:textId="77777777" w:rsidR="006041D6" w:rsidRPr="009C22F6" w:rsidRDefault="006041D6" w:rsidP="00002360">
      <w:pPr>
        <w:spacing w:after="240" w:line="312" w:lineRule="auto"/>
        <w:ind w:firstLine="709"/>
        <w:rPr>
          <w:rFonts w:ascii="Times New Roman" w:hAnsi="Times New Roman" w:cs="Times New Roman"/>
        </w:rPr>
        <w:sectPr w:rsidR="006041D6" w:rsidRPr="009C22F6" w:rsidSect="006041D6">
          <w:pgSz w:w="11900" w:h="16840"/>
          <w:pgMar w:top="1418" w:right="1418" w:bottom="1418" w:left="1418" w:header="708" w:footer="708" w:gutter="0"/>
          <w:cols w:space="708"/>
          <w:docGrid w:linePitch="360"/>
        </w:sectPr>
      </w:pPr>
      <w:r w:rsidRPr="009C22F6">
        <w:rPr>
          <w:rFonts w:ascii="Times New Roman" w:hAnsi="Times New Roman" w:cs="Times New Roman"/>
        </w:rPr>
        <w:t xml:space="preserve">[40][41] Laws passed in the United States in 1990 and 1994 mean that it cannot contribute financially to any UN </w:t>
      </w:r>
      <w:proofErr w:type="spellStart"/>
      <w:r w:rsidRPr="009C22F6">
        <w:rPr>
          <w:rFonts w:ascii="Times New Roman" w:hAnsi="Times New Roman" w:cs="Times New Roman"/>
        </w:rPr>
        <w:t>organisation</w:t>
      </w:r>
      <w:proofErr w:type="spellEnd"/>
      <w:r w:rsidRPr="009C22F6">
        <w:rPr>
          <w:rFonts w:ascii="Times New Roman" w:hAnsi="Times New Roman" w:cs="Times New Roman"/>
        </w:rPr>
        <w:t xml:space="preserve"> that accepts Palestine as a full member</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42] As a result, it withdrew its funding which accounted for about 22% of UNESCO's budget.[43] Israel also reacted to Palestine's admittance to UNESCO by freezing Israel payments to the UNESCO and imposing sanctions to the Palestinian Authority,[44] claiming that Palestine's </w:t>
      </w:r>
      <w:r w:rsidRPr="009C22F6">
        <w:rPr>
          <w:rFonts w:ascii="Times New Roman" w:hAnsi="Times New Roman" w:cs="Times New Roman"/>
        </w:rPr>
        <w:lastRenderedPageBreak/>
        <w:t>admittance would be detrimental "to potential peace talks".[45] Two years after they stopped paying their dues to UNESCO, US and Israel lost UNESCO voting rights in 2013 without losing the right to be elected; thus, the US was elected as a member of the Executive Board for the period 2016–19.</w:t>
      </w:r>
    </w:p>
    <w:p w14:paraId="3824BC11" w14:textId="77777777" w:rsidR="006041D6" w:rsidRPr="009C22F6" w:rsidRDefault="006041D6" w:rsidP="00002360">
      <w:pPr>
        <w:pStyle w:val="Heading2"/>
        <w:spacing w:after="240" w:afterAutospacing="0" w:line="312" w:lineRule="auto"/>
        <w:ind w:firstLine="709"/>
      </w:pPr>
      <w:bookmarkStart w:id="17" w:name="_Toc383687809"/>
      <w:r w:rsidRPr="009C22F6">
        <w:lastRenderedPageBreak/>
        <w:t>Media</w:t>
      </w:r>
      <w:bookmarkEnd w:id="17"/>
    </w:p>
    <w:p w14:paraId="744FBBAD"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UNESCO and its specialized institutions issue a number of magazines.</w:t>
      </w:r>
    </w:p>
    <w:p w14:paraId="31DFE471" w14:textId="77777777" w:rsidR="006041D6" w:rsidRPr="009C22F6" w:rsidRDefault="006041D6" w:rsidP="00002360">
      <w:pPr>
        <w:spacing w:after="240" w:line="312" w:lineRule="auto"/>
        <w:ind w:firstLine="709"/>
        <w:rPr>
          <w:rFonts w:ascii="Times New Roman" w:hAnsi="Times New Roman" w:cs="Times New Roman"/>
        </w:rPr>
      </w:pPr>
    </w:p>
    <w:p w14:paraId="754BA1FB"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 xml:space="preserve">The UNESCO Courier magazine states its mission to "promote UNESCO’s ideals, maintain a platform for the dialogue between cultures and provide a forum for international debate." Since March 2006 it is available online, with limited printed issues. Its articles express the opinions of the </w:t>
      </w:r>
      <w:proofErr w:type="gramStart"/>
      <w:r w:rsidRPr="009C22F6">
        <w:rPr>
          <w:rFonts w:ascii="Times New Roman" w:hAnsi="Times New Roman" w:cs="Times New Roman"/>
        </w:rPr>
        <w:t>authors which</w:t>
      </w:r>
      <w:proofErr w:type="gramEnd"/>
      <w:r w:rsidRPr="009C22F6">
        <w:rPr>
          <w:rFonts w:ascii="Times New Roman" w:hAnsi="Times New Roman" w:cs="Times New Roman"/>
        </w:rPr>
        <w:t xml:space="preserve"> are not necessarily the opinions of UNESCO. As of 2016, the latest issue posted was October–December 2011</w:t>
      </w:r>
      <w:proofErr w:type="gramStart"/>
      <w:r w:rsidRPr="009C22F6">
        <w:rPr>
          <w:rFonts w:ascii="Times New Roman" w:hAnsi="Times New Roman" w:cs="Times New Roman"/>
        </w:rPr>
        <w:t>.[</w:t>
      </w:r>
      <w:proofErr w:type="gramEnd"/>
      <w:r w:rsidRPr="009C22F6">
        <w:rPr>
          <w:rFonts w:ascii="Times New Roman" w:hAnsi="Times New Roman" w:cs="Times New Roman"/>
        </w:rPr>
        <w:t>66]</w:t>
      </w:r>
    </w:p>
    <w:p w14:paraId="71921FB4" w14:textId="77777777" w:rsidR="006041D6" w:rsidRPr="009C22F6" w:rsidRDefault="006041D6" w:rsidP="00002360">
      <w:pPr>
        <w:spacing w:after="240" w:line="312" w:lineRule="auto"/>
        <w:ind w:firstLine="709"/>
        <w:rPr>
          <w:rFonts w:ascii="Times New Roman" w:hAnsi="Times New Roman" w:cs="Times New Roman"/>
        </w:rPr>
      </w:pPr>
    </w:p>
    <w:p w14:paraId="5CF80995" w14:textId="77777777" w:rsidR="006041D6" w:rsidRPr="009C22F6" w:rsidRDefault="006041D6" w:rsidP="00002360">
      <w:pPr>
        <w:spacing w:after="240" w:line="312" w:lineRule="auto"/>
        <w:ind w:firstLine="709"/>
        <w:rPr>
          <w:rFonts w:ascii="Times New Roman" w:hAnsi="Times New Roman" w:cs="Times New Roman"/>
        </w:rPr>
        <w:sectPr w:rsidR="006041D6" w:rsidRPr="009C22F6" w:rsidSect="006041D6">
          <w:pgSz w:w="11900" w:h="16840"/>
          <w:pgMar w:top="1418" w:right="1418" w:bottom="1418" w:left="1418" w:header="708" w:footer="708" w:gutter="0"/>
          <w:cols w:space="708"/>
          <w:docGrid w:linePitch="360"/>
        </w:sectPr>
      </w:pPr>
      <w:r w:rsidRPr="009C22F6">
        <w:rPr>
          <w:rFonts w:ascii="Times New Roman" w:hAnsi="Times New Roman" w:cs="Times New Roman"/>
        </w:rPr>
        <w:t>In 1950, UNESCO initiated the quarterly review Impact of Science on Society (also known as Impact) to discuss the influence of science on society</w:t>
      </w:r>
      <w:proofErr w:type="gramStart"/>
      <w:r w:rsidRPr="009C22F6">
        <w:rPr>
          <w:rFonts w:ascii="Times New Roman" w:hAnsi="Times New Roman" w:cs="Times New Roman"/>
        </w:rPr>
        <w:t>.[</w:t>
      </w:r>
      <w:proofErr w:type="gramEnd"/>
      <w:r w:rsidRPr="009C22F6">
        <w:rPr>
          <w:rFonts w:ascii="Times New Roman" w:hAnsi="Times New Roman" w:cs="Times New Roman"/>
        </w:rPr>
        <w:t>67] UNESCO also publish museum international quarterly from the year 1948.</w:t>
      </w:r>
    </w:p>
    <w:p w14:paraId="576AF388" w14:textId="64398D81" w:rsidR="006041D6" w:rsidRPr="0024358D" w:rsidRDefault="006041D6" w:rsidP="00984769">
      <w:pPr>
        <w:pStyle w:val="Heading1"/>
        <w:numPr>
          <w:ilvl w:val="0"/>
          <w:numId w:val="1"/>
        </w:numPr>
        <w:spacing w:after="240" w:line="312" w:lineRule="auto"/>
        <w:rPr>
          <w:rFonts w:ascii="Arial" w:hAnsi="Arial" w:cs="Arial"/>
          <w:color w:val="FF0000"/>
          <w:sz w:val="34"/>
          <w:szCs w:val="34"/>
        </w:rPr>
      </w:pPr>
      <w:bookmarkStart w:id="18" w:name="_Toc383687810"/>
      <w:r w:rsidRPr="0024358D">
        <w:rPr>
          <w:rFonts w:ascii="Arial" w:hAnsi="Arial" w:cs="Arial"/>
          <w:color w:val="FF0000"/>
          <w:sz w:val="34"/>
          <w:szCs w:val="34"/>
        </w:rPr>
        <w:lastRenderedPageBreak/>
        <w:t>Ecology-WWF</w:t>
      </w:r>
      <w:bookmarkEnd w:id="18"/>
    </w:p>
    <w:p w14:paraId="4017FC6B" w14:textId="733B5ADB" w:rsidR="006041D6" w:rsidRPr="009C22F6" w:rsidRDefault="006041D6" w:rsidP="00002360">
      <w:pPr>
        <w:pStyle w:val="Heading2"/>
        <w:spacing w:after="240" w:afterAutospacing="0" w:line="312" w:lineRule="auto"/>
        <w:ind w:firstLine="709"/>
      </w:pPr>
      <w:bookmarkStart w:id="19" w:name="_Toc383687811"/>
      <w:r w:rsidRPr="009C22F6">
        <w:t>General</w:t>
      </w:r>
      <w:bookmarkEnd w:id="19"/>
    </w:p>
    <w:p w14:paraId="3B29B18E"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The World Wide Fund for Nature (WWF) is an international non-governmental organization founded in 1961, working in the field of the wilderness preservation, and the reduction of human impact on the environment. It was formerly named the World Wildlife Fund, which remains its official name in Canada and the United States. The Living Planet Report is published every two years by WWF since 1998; it is based on a Living Planet Index and ecological footprint calculation.</w:t>
      </w:r>
    </w:p>
    <w:p w14:paraId="498D72D8" w14:textId="77777777" w:rsidR="006041D6" w:rsidRPr="009C22F6" w:rsidRDefault="006041D6" w:rsidP="00002360">
      <w:pPr>
        <w:spacing w:after="240" w:line="312" w:lineRule="auto"/>
        <w:ind w:firstLine="709"/>
        <w:rPr>
          <w:rFonts w:ascii="Times New Roman" w:hAnsi="Times New Roman" w:cs="Times New Roman"/>
        </w:rPr>
      </w:pPr>
    </w:p>
    <w:p w14:paraId="527BB5A3"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It is the world's largest conservation organization with over five million supporters worldwide, working in more than 100 countries, supporting around 1,300[4] conservation and environmental projects. WWF is a foundation</w:t>
      </w:r>
      <w:proofErr w:type="gramStart"/>
      <w:r w:rsidRPr="009C22F6">
        <w:rPr>
          <w:rFonts w:ascii="Times New Roman" w:hAnsi="Times New Roman" w:cs="Times New Roman"/>
        </w:rPr>
        <w:t>,[</w:t>
      </w:r>
      <w:proofErr w:type="gramEnd"/>
      <w:r w:rsidRPr="009C22F6">
        <w:rPr>
          <w:rFonts w:ascii="Times New Roman" w:hAnsi="Times New Roman" w:cs="Times New Roman"/>
        </w:rPr>
        <w:t>5] with 55% of funding from individuals and bequests, 19% from government sources (such as the World Bank, DFID, USAID) and 8% from corporations in 2014.[6]</w:t>
      </w:r>
    </w:p>
    <w:p w14:paraId="6EF42101" w14:textId="77777777" w:rsidR="006041D6" w:rsidRPr="009C22F6" w:rsidRDefault="006041D6" w:rsidP="00002360">
      <w:pPr>
        <w:spacing w:after="240" w:line="312" w:lineRule="auto"/>
        <w:ind w:firstLine="709"/>
        <w:rPr>
          <w:rFonts w:ascii="Times New Roman" w:hAnsi="Times New Roman" w:cs="Times New Roman"/>
        </w:rPr>
      </w:pPr>
    </w:p>
    <w:p w14:paraId="3493B30B" w14:textId="77777777" w:rsidR="006041D6" w:rsidRPr="009C22F6" w:rsidRDefault="006041D6" w:rsidP="00002360">
      <w:pPr>
        <w:spacing w:after="240" w:line="312" w:lineRule="auto"/>
        <w:ind w:firstLine="709"/>
        <w:rPr>
          <w:rFonts w:ascii="Times New Roman" w:hAnsi="Times New Roman" w:cs="Times New Roman"/>
        </w:rPr>
        <w:sectPr w:rsidR="006041D6" w:rsidRPr="009C22F6" w:rsidSect="006041D6">
          <w:pgSz w:w="11900" w:h="16840"/>
          <w:pgMar w:top="1418" w:right="1418" w:bottom="1418" w:left="1418" w:header="708" w:footer="708" w:gutter="0"/>
          <w:cols w:space="708"/>
          <w:docGrid w:linePitch="360"/>
        </w:sectPr>
      </w:pPr>
      <w:r w:rsidRPr="009C22F6">
        <w:rPr>
          <w:rFonts w:ascii="Times New Roman" w:hAnsi="Times New Roman" w:cs="Times New Roman"/>
        </w:rPr>
        <w:t>The group's mission is "to stop the degradation of the planet’s natural environment and to build a future in which humans live in harmony with nature."[7] Currently, much of its work concentrates on the conservation of four biomes that contain most of the world's biodiversity: oceans and coasts, forests, and freshwater ecosystems. Among other issues, it is also concerned with endangered species, sustainable production of commodities and climate change.</w:t>
      </w:r>
    </w:p>
    <w:p w14:paraId="5F290F27" w14:textId="45374227" w:rsidR="006041D6" w:rsidRPr="009C22F6" w:rsidRDefault="006041D6" w:rsidP="00002360">
      <w:pPr>
        <w:pStyle w:val="Heading2"/>
        <w:spacing w:after="240" w:afterAutospacing="0" w:line="312" w:lineRule="auto"/>
        <w:ind w:firstLine="709"/>
      </w:pPr>
      <w:bookmarkStart w:id="20" w:name="_Toc383687812"/>
      <w:r w:rsidRPr="009C22F6">
        <w:lastRenderedPageBreak/>
        <w:t>The Conservation Foundation</w:t>
      </w:r>
      <w:bookmarkEnd w:id="20"/>
    </w:p>
    <w:p w14:paraId="1CB59E39"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The Conservation Foundation, a precursor to WWF, was founded in 1948 by Fairfield Osborn as an affiliate of the New York Zoological Society (today known as the Wildlife Conservation Society) with an aim of protecting the world's natural resources. The advisory council included leading scientists such as Charles Sutherland Elton, G. Evelyn Hutchinson, Aldo Leopold, Carl Sauer, and Paul Sears</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8] It supported much of the scientific work cited by Rachel Carson's Silent Spring, including that of John L. George, Roger Hale, Robert Rudd, and George </w:t>
      </w:r>
      <w:proofErr w:type="spellStart"/>
      <w:r w:rsidRPr="009C22F6">
        <w:rPr>
          <w:rFonts w:ascii="Times New Roman" w:hAnsi="Times New Roman" w:cs="Times New Roman"/>
        </w:rPr>
        <w:t>Woodwell</w:t>
      </w:r>
      <w:proofErr w:type="spellEnd"/>
      <w:r w:rsidRPr="009C22F6">
        <w:rPr>
          <w:rFonts w:ascii="Times New Roman" w:hAnsi="Times New Roman" w:cs="Times New Roman"/>
        </w:rPr>
        <w:t>.</w:t>
      </w:r>
    </w:p>
    <w:p w14:paraId="7E83C30D" w14:textId="77777777" w:rsidR="006041D6" w:rsidRPr="009C22F6" w:rsidRDefault="006041D6" w:rsidP="00002360">
      <w:pPr>
        <w:spacing w:after="240" w:line="312" w:lineRule="auto"/>
        <w:ind w:firstLine="709"/>
        <w:rPr>
          <w:rFonts w:ascii="Times New Roman" w:hAnsi="Times New Roman" w:cs="Times New Roman"/>
        </w:rPr>
      </w:pPr>
    </w:p>
    <w:p w14:paraId="1FDEBB77"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 xml:space="preserve">Prince Bernhard of </w:t>
      </w:r>
      <w:proofErr w:type="spellStart"/>
      <w:r w:rsidRPr="009C22F6">
        <w:rPr>
          <w:rFonts w:ascii="Times New Roman" w:hAnsi="Times New Roman" w:cs="Times New Roman"/>
        </w:rPr>
        <w:t>Lippe-Biesterfeld</w:t>
      </w:r>
      <w:proofErr w:type="spellEnd"/>
      <w:r w:rsidRPr="009C22F6">
        <w:rPr>
          <w:rFonts w:ascii="Times New Roman" w:hAnsi="Times New Roman" w:cs="Times New Roman"/>
        </w:rPr>
        <w:t xml:space="preserve"> helped found the World Wildlife Fund, becoming its first President in 1961, and in 1970 established the WWF's financial endowment "The 1001: A Nature Trust". He resigned his post after being involved in the Lockheed Bribery Scandal</w:t>
      </w:r>
      <w:proofErr w:type="gramStart"/>
      <w:r w:rsidRPr="009C22F6">
        <w:rPr>
          <w:rFonts w:ascii="Times New Roman" w:hAnsi="Times New Roman" w:cs="Times New Roman"/>
        </w:rPr>
        <w:t>.[</w:t>
      </w:r>
      <w:proofErr w:type="gramEnd"/>
      <w:r w:rsidRPr="009C22F6">
        <w:rPr>
          <w:rFonts w:ascii="Times New Roman" w:hAnsi="Times New Roman" w:cs="Times New Roman"/>
        </w:rPr>
        <w:t>9]</w:t>
      </w:r>
    </w:p>
    <w:p w14:paraId="3ECA93E1" w14:textId="77777777" w:rsidR="006041D6" w:rsidRPr="009C22F6" w:rsidRDefault="006041D6" w:rsidP="00002360">
      <w:pPr>
        <w:spacing w:after="240" w:line="312" w:lineRule="auto"/>
        <w:ind w:firstLine="709"/>
        <w:rPr>
          <w:rFonts w:ascii="Times New Roman" w:hAnsi="Times New Roman" w:cs="Times New Roman"/>
        </w:rPr>
      </w:pPr>
    </w:p>
    <w:p w14:paraId="7C97FBCC" w14:textId="77777777" w:rsidR="006041D6" w:rsidRPr="009C22F6" w:rsidRDefault="006041D6" w:rsidP="00002360">
      <w:pPr>
        <w:spacing w:after="240" w:line="312" w:lineRule="auto"/>
        <w:ind w:firstLine="709"/>
        <w:rPr>
          <w:rFonts w:ascii="Times New Roman" w:hAnsi="Times New Roman" w:cs="Times New Roman"/>
        </w:rPr>
      </w:pPr>
      <w:r w:rsidRPr="009C22F6">
        <w:rPr>
          <w:rFonts w:ascii="Times New Roman" w:hAnsi="Times New Roman" w:cs="Times New Roman"/>
        </w:rPr>
        <w:t xml:space="preserve">In 1963, the Foundation held a conference and published a major report warning of anthropogenic global warming, written by Noel </w:t>
      </w:r>
      <w:proofErr w:type="spellStart"/>
      <w:r w:rsidRPr="009C22F6">
        <w:rPr>
          <w:rFonts w:ascii="Times New Roman" w:hAnsi="Times New Roman" w:cs="Times New Roman"/>
        </w:rPr>
        <w:t>Eichhorn</w:t>
      </w:r>
      <w:proofErr w:type="spellEnd"/>
      <w:r w:rsidRPr="009C22F6">
        <w:rPr>
          <w:rFonts w:ascii="Times New Roman" w:hAnsi="Times New Roman" w:cs="Times New Roman"/>
        </w:rPr>
        <w:t xml:space="preserve"> based on the work of Frank Fraser Darling (then foundation vice president), Edward </w:t>
      </w:r>
      <w:proofErr w:type="spellStart"/>
      <w:r w:rsidRPr="009C22F6">
        <w:rPr>
          <w:rFonts w:ascii="Times New Roman" w:hAnsi="Times New Roman" w:cs="Times New Roman"/>
        </w:rPr>
        <w:t>Deevey</w:t>
      </w:r>
      <w:proofErr w:type="spellEnd"/>
      <w:r w:rsidRPr="009C22F6">
        <w:rPr>
          <w:rFonts w:ascii="Times New Roman" w:hAnsi="Times New Roman" w:cs="Times New Roman"/>
        </w:rPr>
        <w:t xml:space="preserve">, Erik Eriksson, Charles Keeling, Gilbert </w:t>
      </w:r>
      <w:proofErr w:type="spellStart"/>
      <w:r w:rsidRPr="009C22F6">
        <w:rPr>
          <w:rFonts w:ascii="Times New Roman" w:hAnsi="Times New Roman" w:cs="Times New Roman"/>
        </w:rPr>
        <w:t>Plass</w:t>
      </w:r>
      <w:proofErr w:type="spellEnd"/>
      <w:r w:rsidRPr="009C22F6">
        <w:rPr>
          <w:rFonts w:ascii="Times New Roman" w:hAnsi="Times New Roman" w:cs="Times New Roman"/>
        </w:rPr>
        <w:t xml:space="preserve">, Lionel </w:t>
      </w:r>
      <w:proofErr w:type="spellStart"/>
      <w:r w:rsidRPr="009C22F6">
        <w:rPr>
          <w:rFonts w:ascii="Times New Roman" w:hAnsi="Times New Roman" w:cs="Times New Roman"/>
        </w:rPr>
        <w:t>Walford</w:t>
      </w:r>
      <w:proofErr w:type="spellEnd"/>
      <w:r w:rsidRPr="009C22F6">
        <w:rPr>
          <w:rFonts w:ascii="Times New Roman" w:hAnsi="Times New Roman" w:cs="Times New Roman"/>
        </w:rPr>
        <w:t>, and William Garnett</w:t>
      </w:r>
      <w:proofErr w:type="gramStart"/>
      <w:r w:rsidRPr="009C22F6">
        <w:rPr>
          <w:rFonts w:ascii="Times New Roman" w:hAnsi="Times New Roman" w:cs="Times New Roman"/>
        </w:rPr>
        <w:t>.[</w:t>
      </w:r>
      <w:proofErr w:type="gramEnd"/>
      <w:r w:rsidRPr="009C22F6">
        <w:rPr>
          <w:rFonts w:ascii="Times New Roman" w:hAnsi="Times New Roman" w:cs="Times New Roman"/>
        </w:rPr>
        <w:t>10]</w:t>
      </w:r>
    </w:p>
    <w:p w14:paraId="6DA3B1E0" w14:textId="77777777" w:rsidR="006041D6" w:rsidRPr="009C22F6" w:rsidRDefault="006041D6" w:rsidP="00002360">
      <w:pPr>
        <w:spacing w:after="240" w:line="312" w:lineRule="auto"/>
        <w:ind w:firstLine="709"/>
        <w:rPr>
          <w:rFonts w:ascii="Times New Roman" w:hAnsi="Times New Roman" w:cs="Times New Roman"/>
        </w:rPr>
      </w:pPr>
    </w:p>
    <w:p w14:paraId="1B71E1EF" w14:textId="77777777" w:rsidR="00F01BEF" w:rsidRPr="009C22F6" w:rsidRDefault="006041D6" w:rsidP="00002360">
      <w:pPr>
        <w:spacing w:after="240" w:line="312" w:lineRule="auto"/>
        <w:ind w:firstLine="709"/>
        <w:rPr>
          <w:rFonts w:ascii="Times New Roman" w:hAnsi="Times New Roman" w:cs="Times New Roman"/>
        </w:rPr>
        <w:sectPr w:rsidR="00F01BEF" w:rsidRPr="009C22F6" w:rsidSect="006041D6">
          <w:pgSz w:w="11900" w:h="16840"/>
          <w:pgMar w:top="1418" w:right="1418" w:bottom="1418" w:left="1418" w:header="708" w:footer="708" w:gutter="0"/>
          <w:cols w:space="708"/>
          <w:docGrid w:linePitch="360"/>
        </w:sectPr>
      </w:pPr>
      <w:r w:rsidRPr="009C22F6">
        <w:rPr>
          <w:rFonts w:ascii="Times New Roman" w:hAnsi="Times New Roman" w:cs="Times New Roman"/>
        </w:rPr>
        <w:t>In 1990, the Conservation Foundation was merged into WWF, after becoming an affiliate of WWF in 1985, when it became a distinct legal entity but with the same staff and board. The organization now known as the Conservation Foundation in the United States is the former Fore</w:t>
      </w:r>
      <w:r w:rsidR="00F01BEF" w:rsidRPr="009C22F6">
        <w:rPr>
          <w:rFonts w:ascii="Times New Roman" w:hAnsi="Times New Roman" w:cs="Times New Roman"/>
        </w:rPr>
        <w:t xml:space="preserve">st Foundation of </w:t>
      </w:r>
      <w:proofErr w:type="spellStart"/>
      <w:r w:rsidR="00F01BEF" w:rsidRPr="009C22F6">
        <w:rPr>
          <w:rFonts w:ascii="Times New Roman" w:hAnsi="Times New Roman" w:cs="Times New Roman"/>
        </w:rPr>
        <w:t>DuPage</w:t>
      </w:r>
      <w:proofErr w:type="spellEnd"/>
      <w:r w:rsidR="00F01BEF" w:rsidRPr="009C22F6">
        <w:rPr>
          <w:rFonts w:ascii="Times New Roman" w:hAnsi="Times New Roman" w:cs="Times New Roman"/>
        </w:rPr>
        <w:t xml:space="preserve"> County.</w:t>
      </w:r>
    </w:p>
    <w:p w14:paraId="5D2FEF9D" w14:textId="77777777" w:rsidR="00F01BEF" w:rsidRPr="009C22F6" w:rsidRDefault="00F01BEF" w:rsidP="00002360">
      <w:pPr>
        <w:pStyle w:val="Heading2"/>
        <w:spacing w:after="240" w:afterAutospacing="0" w:line="312" w:lineRule="auto"/>
        <w:ind w:firstLine="709"/>
      </w:pPr>
      <w:bookmarkStart w:id="21" w:name="_Toc383687813"/>
      <w:proofErr w:type="spellStart"/>
      <w:r w:rsidRPr="009C22F6">
        <w:lastRenderedPageBreak/>
        <w:t>Morges</w:t>
      </w:r>
      <w:proofErr w:type="spellEnd"/>
      <w:r w:rsidRPr="009C22F6">
        <w:t xml:space="preserve"> Manifesto</w:t>
      </w:r>
      <w:bookmarkEnd w:id="21"/>
    </w:p>
    <w:p w14:paraId="130834CF" w14:textId="77777777" w:rsidR="00F01BEF" w:rsidRPr="009C22F6" w:rsidRDefault="00F01BEF" w:rsidP="00002360">
      <w:pPr>
        <w:spacing w:after="240" w:line="312" w:lineRule="auto"/>
        <w:ind w:firstLine="709"/>
        <w:rPr>
          <w:rFonts w:ascii="Times New Roman" w:hAnsi="Times New Roman" w:cs="Times New Roman"/>
        </w:rPr>
      </w:pPr>
      <w:proofErr w:type="gramStart"/>
      <w:r w:rsidRPr="009C22F6">
        <w:rPr>
          <w:rFonts w:ascii="Times New Roman" w:hAnsi="Times New Roman" w:cs="Times New Roman"/>
        </w:rPr>
        <w:t xml:space="preserve">The idea for a fund on behalf of endangered animals was initially proposed by Victor </w:t>
      </w:r>
      <w:proofErr w:type="spellStart"/>
      <w:r w:rsidRPr="009C22F6">
        <w:rPr>
          <w:rFonts w:ascii="Times New Roman" w:hAnsi="Times New Roman" w:cs="Times New Roman"/>
        </w:rPr>
        <w:t>Stolan</w:t>
      </w:r>
      <w:proofErr w:type="spellEnd"/>
      <w:r w:rsidRPr="009C22F6">
        <w:rPr>
          <w:rFonts w:ascii="Times New Roman" w:hAnsi="Times New Roman" w:cs="Times New Roman"/>
        </w:rPr>
        <w:t xml:space="preserve"> to Sir Julian Huxley</w:t>
      </w:r>
      <w:proofErr w:type="gramEnd"/>
      <w:r w:rsidRPr="009C22F6">
        <w:rPr>
          <w:rFonts w:ascii="Times New Roman" w:hAnsi="Times New Roman" w:cs="Times New Roman"/>
        </w:rPr>
        <w:t xml:space="preserve"> in response to articles he published in the British newspaper The Observer. This proposal led Huxley to put </w:t>
      </w:r>
      <w:proofErr w:type="spellStart"/>
      <w:r w:rsidRPr="009C22F6">
        <w:rPr>
          <w:rFonts w:ascii="Times New Roman" w:hAnsi="Times New Roman" w:cs="Times New Roman"/>
        </w:rPr>
        <w:t>Stolan</w:t>
      </w:r>
      <w:proofErr w:type="spellEnd"/>
      <w:r w:rsidRPr="009C22F6">
        <w:rPr>
          <w:rFonts w:ascii="Times New Roman" w:hAnsi="Times New Roman" w:cs="Times New Roman"/>
        </w:rPr>
        <w:t xml:space="preserve"> in contact with Max Nicholson, a person who had had thirty years experience of linking progressive intellectuals with big business interests through the Political and Economic Planning think tank</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1][13][14] Nicholson thought up the name of the organization. WWF was conceived on 29 April 1961, under the name of World Wildlife Fund, and its first office was opened on 11 September that same year in </w:t>
      </w:r>
      <w:proofErr w:type="spellStart"/>
      <w:r w:rsidRPr="009C22F6">
        <w:rPr>
          <w:rFonts w:ascii="Times New Roman" w:hAnsi="Times New Roman" w:cs="Times New Roman"/>
        </w:rPr>
        <w:t>Morges</w:t>
      </w:r>
      <w:proofErr w:type="spellEnd"/>
      <w:r w:rsidRPr="009C22F6">
        <w:rPr>
          <w:rFonts w:ascii="Times New Roman" w:hAnsi="Times New Roman" w:cs="Times New Roman"/>
        </w:rPr>
        <w:t>, Switzerland. WWF was conceived to act as a funding institution for existing conservation groups such as the International Union for the Conservation of Nature and Natural Resources and The Conservation Foundation</w:t>
      </w:r>
      <w:proofErr w:type="gramStart"/>
      <w:r w:rsidRPr="009C22F6">
        <w:rPr>
          <w:rFonts w:ascii="Times New Roman" w:hAnsi="Times New Roman" w:cs="Times New Roman"/>
        </w:rPr>
        <w:t>.[</w:t>
      </w:r>
      <w:proofErr w:type="gramEnd"/>
      <w:r w:rsidRPr="009C22F6">
        <w:rPr>
          <w:rFonts w:ascii="Times New Roman" w:hAnsi="Times New Roman" w:cs="Times New Roman"/>
        </w:rPr>
        <w:t>11] Godfrey A. Rockefeller also played an important role in its creation, assembling the first staff.[2] Its establishment was marked with the signing of the "</w:t>
      </w:r>
      <w:proofErr w:type="spellStart"/>
      <w:r w:rsidRPr="009C22F6">
        <w:rPr>
          <w:rFonts w:ascii="Times New Roman" w:hAnsi="Times New Roman" w:cs="Times New Roman"/>
        </w:rPr>
        <w:t>Morges</w:t>
      </w:r>
      <w:proofErr w:type="spellEnd"/>
      <w:r w:rsidRPr="009C22F6">
        <w:rPr>
          <w:rFonts w:ascii="Times New Roman" w:hAnsi="Times New Roman" w:cs="Times New Roman"/>
        </w:rPr>
        <w:t xml:space="preserve"> Manifesto", the founding document that sets out the fund's commitment to assisting worthy organizations struggling to save the world's wildlife:[15]</w:t>
      </w:r>
    </w:p>
    <w:p w14:paraId="3CDEAA76" w14:textId="77777777" w:rsidR="00F01BEF" w:rsidRPr="009C22F6" w:rsidRDefault="00F01BEF" w:rsidP="00002360">
      <w:pPr>
        <w:spacing w:after="240" w:line="312" w:lineRule="auto"/>
        <w:ind w:firstLine="709"/>
        <w:rPr>
          <w:rFonts w:ascii="Times New Roman" w:hAnsi="Times New Roman" w:cs="Times New Roman"/>
        </w:rPr>
      </w:pPr>
    </w:p>
    <w:p w14:paraId="453E52B9" w14:textId="77777777" w:rsidR="00F01BEF" w:rsidRPr="009C22F6" w:rsidRDefault="00F01BEF" w:rsidP="00002360">
      <w:pPr>
        <w:spacing w:after="240" w:line="312" w:lineRule="auto"/>
        <w:ind w:firstLine="709"/>
        <w:rPr>
          <w:rFonts w:ascii="Times New Roman" w:hAnsi="Times New Roman" w:cs="Times New Roman"/>
        </w:rPr>
      </w:pPr>
    </w:p>
    <w:p w14:paraId="02F86598" w14:textId="77777777" w:rsidR="00F01BEF" w:rsidRPr="009C22F6" w:rsidRDefault="00F01BEF" w:rsidP="00002360">
      <w:pPr>
        <w:spacing w:after="240" w:line="312" w:lineRule="auto"/>
        <w:ind w:firstLine="709"/>
        <w:rPr>
          <w:rFonts w:ascii="Times New Roman" w:hAnsi="Times New Roman" w:cs="Times New Roman"/>
        </w:rPr>
      </w:pPr>
      <w:proofErr w:type="gramStart"/>
      <w:r w:rsidRPr="009C22F6">
        <w:rPr>
          <w:rFonts w:ascii="Times New Roman" w:hAnsi="Times New Roman" w:cs="Times New Roman"/>
        </w:rPr>
        <w:t>A WWF hot air balloon in Mexico (2013).</w:t>
      </w:r>
      <w:proofErr w:type="gramEnd"/>
    </w:p>
    <w:p w14:paraId="0E5E184B" w14:textId="77777777" w:rsidR="00F01BEF" w:rsidRPr="009C22F6" w:rsidRDefault="00F01BEF" w:rsidP="00002360">
      <w:pPr>
        <w:spacing w:after="240" w:line="312" w:lineRule="auto"/>
        <w:ind w:firstLine="709"/>
        <w:rPr>
          <w:rFonts w:ascii="Times New Roman" w:hAnsi="Times New Roman" w:cs="Times New Roman"/>
        </w:rPr>
      </w:pPr>
      <w:r w:rsidRPr="009C22F6">
        <w:rPr>
          <w:rFonts w:ascii="Times New Roman" w:hAnsi="Times New Roman" w:cs="Times New Roman"/>
        </w:rPr>
        <w:t xml:space="preserve">They need above all money, to carry out mercy missions and to meet conservation emergencies by buying land where wildlife treasures are threatened, and in many other ways. Money, for example, to pay guardians of wildlife </w:t>
      </w:r>
      <w:proofErr w:type="gramStart"/>
      <w:r w:rsidRPr="009C22F6">
        <w:rPr>
          <w:rFonts w:ascii="Times New Roman" w:hAnsi="Times New Roman" w:cs="Times New Roman"/>
        </w:rPr>
        <w:t>refuges ....</w:t>
      </w:r>
      <w:proofErr w:type="gramEnd"/>
      <w:r w:rsidRPr="009C22F6">
        <w:rPr>
          <w:rFonts w:ascii="Times New Roman" w:hAnsi="Times New Roman" w:cs="Times New Roman"/>
        </w:rPr>
        <w:t xml:space="preserve"> </w:t>
      </w:r>
      <w:proofErr w:type="gramStart"/>
      <w:r w:rsidRPr="009C22F6">
        <w:rPr>
          <w:rFonts w:ascii="Times New Roman" w:hAnsi="Times New Roman" w:cs="Times New Roman"/>
        </w:rPr>
        <w:t>Money for education and propaganda among those who would care and help if only they understood.</w:t>
      </w:r>
      <w:proofErr w:type="gramEnd"/>
      <w:r w:rsidRPr="009C22F6">
        <w:rPr>
          <w:rFonts w:ascii="Times New Roman" w:hAnsi="Times New Roman" w:cs="Times New Roman"/>
        </w:rPr>
        <w:t xml:space="preserve"> </w:t>
      </w:r>
      <w:proofErr w:type="gramStart"/>
      <w:r w:rsidRPr="009C22F6">
        <w:rPr>
          <w:rFonts w:ascii="Times New Roman" w:hAnsi="Times New Roman" w:cs="Times New Roman"/>
        </w:rPr>
        <w:t>Money to send out experts to danger spots and to train more local wardens and helpers in Africa and elsewhere.</w:t>
      </w:r>
      <w:proofErr w:type="gramEnd"/>
      <w:r w:rsidRPr="009C22F6">
        <w:rPr>
          <w:rFonts w:ascii="Times New Roman" w:hAnsi="Times New Roman" w:cs="Times New Roman"/>
        </w:rPr>
        <w:t xml:space="preserve"> Money to maintain a sort of 'war room' at the international headquarters of conservation, showing where the danger spots are and making it possible to ensure that their needs are met before it is too late.</w:t>
      </w:r>
    </w:p>
    <w:p w14:paraId="4AD69ED5" w14:textId="77777777" w:rsidR="00F01BEF" w:rsidRPr="009C22F6" w:rsidRDefault="00F01BEF" w:rsidP="00002360">
      <w:pPr>
        <w:spacing w:after="240" w:line="312" w:lineRule="auto"/>
        <w:ind w:firstLine="709"/>
        <w:rPr>
          <w:rFonts w:ascii="Times New Roman" w:hAnsi="Times New Roman" w:cs="Times New Roman"/>
        </w:rPr>
      </w:pPr>
    </w:p>
    <w:p w14:paraId="47C1B0E2" w14:textId="77777777" w:rsidR="00F01BEF" w:rsidRPr="009C22F6" w:rsidRDefault="00F01BEF" w:rsidP="00002360">
      <w:pPr>
        <w:spacing w:after="240" w:line="312" w:lineRule="auto"/>
        <w:ind w:firstLine="709"/>
        <w:rPr>
          <w:rFonts w:ascii="Times New Roman" w:hAnsi="Times New Roman" w:cs="Times New Roman"/>
        </w:rPr>
        <w:sectPr w:rsidR="00F01BEF" w:rsidRPr="009C22F6" w:rsidSect="006041D6">
          <w:pgSz w:w="11900" w:h="16840"/>
          <w:pgMar w:top="1418" w:right="1418" w:bottom="1418" w:left="1418" w:header="708" w:footer="708" w:gutter="0"/>
          <w:cols w:space="708"/>
          <w:docGrid w:linePitch="360"/>
        </w:sectPr>
      </w:pPr>
      <w:r w:rsidRPr="009C22F6">
        <w:rPr>
          <w:rFonts w:ascii="Times New Roman" w:hAnsi="Times New Roman" w:cs="Times New Roman"/>
        </w:rPr>
        <w:t>— </w:t>
      </w:r>
      <w:proofErr w:type="spellStart"/>
      <w:r w:rsidRPr="009C22F6">
        <w:rPr>
          <w:rFonts w:ascii="Times New Roman" w:hAnsi="Times New Roman" w:cs="Times New Roman"/>
        </w:rPr>
        <w:t>Morges</w:t>
      </w:r>
      <w:proofErr w:type="spellEnd"/>
      <w:r w:rsidRPr="009C22F6">
        <w:rPr>
          <w:rFonts w:ascii="Times New Roman" w:hAnsi="Times New Roman" w:cs="Times New Roman"/>
        </w:rPr>
        <w:t xml:space="preserve"> Manifesto</w:t>
      </w:r>
    </w:p>
    <w:p w14:paraId="096CC315" w14:textId="0EF67378" w:rsidR="00F01BEF" w:rsidRPr="0024358D" w:rsidRDefault="00F01BEF" w:rsidP="00984769">
      <w:pPr>
        <w:pStyle w:val="Heading1"/>
        <w:numPr>
          <w:ilvl w:val="0"/>
          <w:numId w:val="1"/>
        </w:numPr>
        <w:spacing w:after="240" w:line="312" w:lineRule="auto"/>
        <w:rPr>
          <w:rFonts w:ascii="Arial" w:hAnsi="Arial" w:cs="Arial"/>
          <w:color w:val="FF0000"/>
          <w:sz w:val="34"/>
          <w:szCs w:val="34"/>
        </w:rPr>
      </w:pPr>
      <w:bookmarkStart w:id="22" w:name="_Toc383687814"/>
      <w:r w:rsidRPr="0024358D">
        <w:rPr>
          <w:rFonts w:ascii="Arial" w:hAnsi="Arial" w:cs="Arial"/>
          <w:color w:val="FF0000"/>
          <w:sz w:val="34"/>
          <w:szCs w:val="34"/>
        </w:rPr>
        <w:lastRenderedPageBreak/>
        <w:t>Ecology-Ecosystem</w:t>
      </w:r>
      <w:bookmarkEnd w:id="22"/>
    </w:p>
    <w:p w14:paraId="2C84B726" w14:textId="2906A2CC" w:rsidR="00F01BEF" w:rsidRPr="009C22F6" w:rsidRDefault="00F01BEF" w:rsidP="00002360">
      <w:pPr>
        <w:pStyle w:val="Heading2"/>
        <w:spacing w:after="240" w:afterAutospacing="0" w:line="312" w:lineRule="auto"/>
        <w:ind w:firstLine="709"/>
      </w:pPr>
      <w:bookmarkStart w:id="23" w:name="_Toc383687815"/>
      <w:r w:rsidRPr="009C22F6">
        <w:t>General</w:t>
      </w:r>
      <w:bookmarkEnd w:id="23"/>
    </w:p>
    <w:p w14:paraId="3442592C" w14:textId="77777777" w:rsidR="00F01BEF" w:rsidRPr="009C22F6" w:rsidRDefault="00F01BEF" w:rsidP="00002360">
      <w:pPr>
        <w:spacing w:after="240" w:line="312" w:lineRule="auto"/>
        <w:ind w:firstLine="709"/>
        <w:rPr>
          <w:rFonts w:ascii="Times New Roman" w:hAnsi="Times New Roman" w:cs="Times New Roman"/>
        </w:rPr>
      </w:pPr>
      <w:r w:rsidRPr="009C22F6">
        <w:rPr>
          <w:rFonts w:ascii="Times New Roman" w:hAnsi="Times New Roman" w:cs="Times New Roman"/>
        </w:rPr>
        <w:t>An ecosystem is a community made up of living organisms and nonliving components such as air, water and mineral soil, all interacting as a system</w:t>
      </w:r>
      <w:proofErr w:type="gramStart"/>
      <w:r w:rsidRPr="009C22F6">
        <w:rPr>
          <w:rFonts w:ascii="Times New Roman" w:hAnsi="Times New Roman" w:cs="Times New Roman"/>
        </w:rPr>
        <w:t>.[</w:t>
      </w:r>
      <w:proofErr w:type="gramEnd"/>
      <w:r w:rsidRPr="009C22F6">
        <w:rPr>
          <w:rFonts w:ascii="Times New Roman" w:hAnsi="Times New Roman" w:cs="Times New Roman"/>
        </w:rPr>
        <w:t>2] (However, ecosystems can be defined in many ways.[3]) The biotic and abiotic components interact through nutrient cycles and energy flows.[4] Ecosystems are the network of interactions among organisms, and between organisms and their environment.[5] Ecosystems can be of any size but one ecosystem has a specific, limited space.[6] On a larger scale, some scientists view the entire planet as one ecosystem).[7]</w:t>
      </w:r>
    </w:p>
    <w:p w14:paraId="7063AC12" w14:textId="77777777" w:rsidR="00F01BEF" w:rsidRPr="009C22F6" w:rsidRDefault="00F01BEF" w:rsidP="00002360">
      <w:pPr>
        <w:spacing w:after="240" w:line="312" w:lineRule="auto"/>
        <w:ind w:firstLine="709"/>
        <w:rPr>
          <w:rFonts w:ascii="Times New Roman" w:hAnsi="Times New Roman" w:cs="Times New Roman"/>
        </w:rPr>
      </w:pPr>
    </w:p>
    <w:p w14:paraId="3ACD2C7F" w14:textId="77777777" w:rsidR="00F01BEF" w:rsidRPr="009C22F6" w:rsidRDefault="00F01BEF" w:rsidP="00002360">
      <w:pPr>
        <w:spacing w:after="240" w:line="312" w:lineRule="auto"/>
        <w:ind w:firstLine="709"/>
        <w:rPr>
          <w:rFonts w:ascii="Times New Roman" w:hAnsi="Times New Roman" w:cs="Times New Roman"/>
        </w:rPr>
      </w:pPr>
      <w:r w:rsidRPr="009C22F6">
        <w:rPr>
          <w:rFonts w:ascii="Times New Roman" w:hAnsi="Times New Roman" w:cs="Times New Roman"/>
        </w:rPr>
        <w:t xml:space="preserve">Energy, water, nitrogen and soil minerals are other essential abiotic components of an ecosystem. The energy that flows through ecosystems comes primarily from the sun, through photosynthesis. Photosynthesis also captures carbon dioxide from the atmosphere. Animals also play an important role in the movement of matter and energy through </w:t>
      </w:r>
      <w:proofErr w:type="spellStart"/>
      <w:r w:rsidRPr="009C22F6">
        <w:rPr>
          <w:rFonts w:ascii="Times New Roman" w:hAnsi="Times New Roman" w:cs="Times New Roman"/>
        </w:rPr>
        <w:t>ecoystems</w:t>
      </w:r>
      <w:proofErr w:type="spellEnd"/>
      <w:r w:rsidRPr="009C22F6">
        <w:rPr>
          <w:rFonts w:ascii="Times New Roman" w:hAnsi="Times New Roman" w:cs="Times New Roman"/>
        </w:rPr>
        <w:t>. They influence the amount plant and microbial biomass that lives in the system. As organic matter dies, decomposers release carbon back to the atmosphere. This process also facilitates nutrient cycling by converting nutrients stored in dead biomass back to a form that can be used again by plants and other microbes</w:t>
      </w:r>
      <w:proofErr w:type="gramStart"/>
      <w:r w:rsidRPr="009C22F6">
        <w:rPr>
          <w:rFonts w:ascii="Times New Roman" w:hAnsi="Times New Roman" w:cs="Times New Roman"/>
        </w:rPr>
        <w:t>.[</w:t>
      </w:r>
      <w:proofErr w:type="gramEnd"/>
      <w:r w:rsidRPr="009C22F6">
        <w:rPr>
          <w:rFonts w:ascii="Times New Roman" w:hAnsi="Times New Roman" w:cs="Times New Roman"/>
        </w:rPr>
        <w:t>8]</w:t>
      </w:r>
    </w:p>
    <w:p w14:paraId="6C30C4A6" w14:textId="77777777" w:rsidR="00F01BEF" w:rsidRPr="009C22F6" w:rsidRDefault="00F01BEF" w:rsidP="00002360">
      <w:pPr>
        <w:spacing w:after="240" w:line="312" w:lineRule="auto"/>
        <w:ind w:firstLine="709"/>
        <w:rPr>
          <w:rFonts w:ascii="Times New Roman" w:hAnsi="Times New Roman" w:cs="Times New Roman"/>
        </w:rPr>
      </w:pPr>
    </w:p>
    <w:p w14:paraId="25F4FD35" w14:textId="77777777" w:rsidR="00F01BEF" w:rsidRPr="009C22F6" w:rsidRDefault="00F01BEF" w:rsidP="00002360">
      <w:pPr>
        <w:spacing w:after="240" w:line="312" w:lineRule="auto"/>
        <w:ind w:firstLine="709"/>
        <w:rPr>
          <w:rFonts w:ascii="Times New Roman" w:hAnsi="Times New Roman" w:cs="Times New Roman"/>
        </w:rPr>
      </w:pPr>
      <w:r w:rsidRPr="009C22F6">
        <w:rPr>
          <w:rFonts w:ascii="Times New Roman" w:hAnsi="Times New Roman" w:cs="Times New Roman"/>
        </w:rPr>
        <w:t>Ecosystems are controlled both by external and internal factors. External factors such as climate, the parent material that forms the soil, topography and time have a big impact on ecosystems, but they are not themselves influenced by the ecosystem</w:t>
      </w:r>
      <w:proofErr w:type="gramStart"/>
      <w:r w:rsidRPr="009C22F6">
        <w:rPr>
          <w:rFonts w:ascii="Times New Roman" w:hAnsi="Times New Roman" w:cs="Times New Roman"/>
        </w:rPr>
        <w:t>.[</w:t>
      </w:r>
      <w:proofErr w:type="gramEnd"/>
      <w:r w:rsidRPr="009C22F6">
        <w:rPr>
          <w:rFonts w:ascii="Times New Roman" w:hAnsi="Times New Roman" w:cs="Times New Roman"/>
        </w:rPr>
        <w:t>9] Ecosystems are dynamic: they are subject to periodic disturbances and are in the process of recovering from past disturbances that were external to the ecosystem.[10] Internal factors are different. They not only control ecosystem processes but are also controlled by them. Internal factors are subject to feedback loops</w:t>
      </w:r>
      <w:proofErr w:type="gramStart"/>
      <w:r w:rsidRPr="009C22F6">
        <w:rPr>
          <w:rFonts w:ascii="Times New Roman" w:hAnsi="Times New Roman" w:cs="Times New Roman"/>
        </w:rPr>
        <w:t>.[</w:t>
      </w:r>
      <w:proofErr w:type="gramEnd"/>
      <w:r w:rsidRPr="009C22F6">
        <w:rPr>
          <w:rFonts w:ascii="Times New Roman" w:hAnsi="Times New Roman" w:cs="Times New Roman"/>
        </w:rPr>
        <w:t>9]</w:t>
      </w:r>
    </w:p>
    <w:p w14:paraId="42A2991E" w14:textId="77777777" w:rsidR="00F01BEF" w:rsidRPr="009C22F6" w:rsidRDefault="00F01BEF" w:rsidP="00002360">
      <w:pPr>
        <w:spacing w:after="240" w:line="312" w:lineRule="auto"/>
        <w:ind w:firstLine="709"/>
        <w:rPr>
          <w:rFonts w:ascii="Times New Roman" w:hAnsi="Times New Roman" w:cs="Times New Roman"/>
        </w:rPr>
      </w:pPr>
    </w:p>
    <w:p w14:paraId="6374E64C" w14:textId="77777777" w:rsidR="00F01BEF" w:rsidRPr="009C22F6" w:rsidRDefault="00F01BEF" w:rsidP="00002360">
      <w:pPr>
        <w:spacing w:after="240" w:line="312" w:lineRule="auto"/>
        <w:ind w:firstLine="709"/>
        <w:rPr>
          <w:rFonts w:ascii="Times New Roman" w:hAnsi="Times New Roman" w:cs="Times New Roman"/>
        </w:rPr>
        <w:sectPr w:rsidR="00F01BEF" w:rsidRPr="009C22F6" w:rsidSect="006041D6">
          <w:pgSz w:w="11900" w:h="16840"/>
          <w:pgMar w:top="1418" w:right="1418" w:bottom="1418" w:left="1418" w:header="708" w:footer="708" w:gutter="0"/>
          <w:cols w:space="708"/>
          <w:docGrid w:linePitch="360"/>
        </w:sectPr>
      </w:pPr>
      <w:r w:rsidRPr="009C22F6">
        <w:rPr>
          <w:rFonts w:ascii="Times New Roman" w:hAnsi="Times New Roman" w:cs="Times New Roman"/>
        </w:rPr>
        <w:t>Humans operate within ecosystems and the cumulative effects of human activities can influence even external factors</w:t>
      </w:r>
      <w:proofErr w:type="gramStart"/>
      <w:r w:rsidRPr="009C22F6">
        <w:rPr>
          <w:rFonts w:ascii="Times New Roman" w:hAnsi="Times New Roman" w:cs="Times New Roman"/>
        </w:rPr>
        <w:t>.[</w:t>
      </w:r>
      <w:proofErr w:type="gramEnd"/>
      <w:r w:rsidRPr="009C22F6">
        <w:rPr>
          <w:rFonts w:ascii="Times New Roman" w:hAnsi="Times New Roman" w:cs="Times New Roman"/>
        </w:rPr>
        <w:t>9] Climate change is an example of that cumulative impact. Ecosystems provide benefits--called Ecosystem services-</w:t>
      </w:r>
      <w:proofErr w:type="gramStart"/>
      <w:r w:rsidRPr="009C22F6">
        <w:rPr>
          <w:rFonts w:ascii="Times New Roman" w:hAnsi="Times New Roman" w:cs="Times New Roman"/>
        </w:rPr>
        <w:t>-which</w:t>
      </w:r>
      <w:proofErr w:type="gramEnd"/>
      <w:r w:rsidRPr="009C22F6">
        <w:rPr>
          <w:rFonts w:ascii="Times New Roman" w:hAnsi="Times New Roman" w:cs="Times New Roman"/>
        </w:rPr>
        <w:t xml:space="preserve"> people depend on and can disrupt to their own detriment. Best practices of Ecosystem management suggests that it's better to manage at the ecosystem level, rather than trying to managing individual species.</w:t>
      </w:r>
    </w:p>
    <w:p w14:paraId="71AA71FB" w14:textId="77777777" w:rsidR="00F01BEF" w:rsidRPr="009C22F6" w:rsidRDefault="00F01BEF" w:rsidP="00002360">
      <w:pPr>
        <w:pStyle w:val="Heading2"/>
        <w:spacing w:after="240" w:afterAutospacing="0" w:line="312" w:lineRule="auto"/>
        <w:ind w:firstLine="709"/>
      </w:pPr>
      <w:bookmarkStart w:id="24" w:name="_Toc383687816"/>
      <w:r w:rsidRPr="009C22F6">
        <w:lastRenderedPageBreak/>
        <w:t>Definition</w:t>
      </w:r>
      <w:bookmarkEnd w:id="24"/>
    </w:p>
    <w:p w14:paraId="32E3A79D" w14:textId="77777777" w:rsidR="00F01BEF" w:rsidRPr="009C22F6" w:rsidRDefault="00F01BEF" w:rsidP="00002360">
      <w:pPr>
        <w:spacing w:after="240" w:line="312" w:lineRule="auto"/>
        <w:ind w:firstLine="709"/>
        <w:rPr>
          <w:rFonts w:ascii="Times New Roman" w:hAnsi="Times New Roman" w:cs="Times New Roman"/>
        </w:rPr>
      </w:pPr>
      <w:r w:rsidRPr="009C22F6">
        <w:rPr>
          <w:rFonts w:ascii="Times New Roman" w:hAnsi="Times New Roman" w:cs="Times New Roman"/>
        </w:rPr>
        <w:t>There is no single definition of what constitutes an ecosystem</w:t>
      </w:r>
      <w:proofErr w:type="gramStart"/>
      <w:r w:rsidRPr="009C22F6">
        <w:rPr>
          <w:rFonts w:ascii="Times New Roman" w:hAnsi="Times New Roman" w:cs="Times New Roman"/>
        </w:rPr>
        <w:t>.[</w:t>
      </w:r>
      <w:proofErr w:type="gramEnd"/>
      <w:r w:rsidRPr="009C22F6">
        <w:rPr>
          <w:rFonts w:ascii="Times New Roman" w:hAnsi="Times New Roman" w:cs="Times New Roman"/>
        </w:rPr>
        <w:t>3] German ecologist Ernst-</w:t>
      </w:r>
      <w:proofErr w:type="spellStart"/>
      <w:r w:rsidRPr="009C22F6">
        <w:rPr>
          <w:rFonts w:ascii="Times New Roman" w:hAnsi="Times New Roman" w:cs="Times New Roman"/>
        </w:rPr>
        <w:t>Detlef</w:t>
      </w:r>
      <w:proofErr w:type="spellEnd"/>
      <w:r w:rsidRPr="009C22F6">
        <w:rPr>
          <w:rFonts w:ascii="Times New Roman" w:hAnsi="Times New Roman" w:cs="Times New Roman"/>
        </w:rPr>
        <w:t xml:space="preserve"> Schulze and coauthors defined an ecosystem as an area which is "uniform regarding the biological turnover, and contains all the fluxes above and below the ground area under consideration." They explicitly reject Gene Likens' use of entire river catchments as "too wide a demarcation" to be a single ecosystem, given the level of heterogeneity within such an area</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11] Other authors have suggested that an ecosystem can encompass a much larger area, even the whole planet.[7] Schulze and coauthors also rejected the idea that a single rotting log could be studied as an ecosystem because the size of the flows between the log and its surroundings are too large, relative to the proportion cycles within the log.[11] Philosopher of science Mark </w:t>
      </w:r>
      <w:proofErr w:type="spellStart"/>
      <w:r w:rsidRPr="009C22F6">
        <w:rPr>
          <w:rFonts w:ascii="Times New Roman" w:hAnsi="Times New Roman" w:cs="Times New Roman"/>
        </w:rPr>
        <w:t>Sagoff</w:t>
      </w:r>
      <w:proofErr w:type="spellEnd"/>
      <w:r w:rsidRPr="009C22F6">
        <w:rPr>
          <w:rFonts w:ascii="Times New Roman" w:hAnsi="Times New Roman" w:cs="Times New Roman"/>
        </w:rPr>
        <w:t xml:space="preserve"> considers the failure to define "the kind of object it studies" to be an obstacle to the development of theory in ecosystem ecology.[3]</w:t>
      </w:r>
    </w:p>
    <w:p w14:paraId="62A20E92" w14:textId="77777777" w:rsidR="00F01BEF" w:rsidRPr="009C22F6" w:rsidRDefault="00F01BEF" w:rsidP="00002360">
      <w:pPr>
        <w:spacing w:after="240" w:line="312" w:lineRule="auto"/>
        <w:ind w:firstLine="709"/>
        <w:rPr>
          <w:rFonts w:ascii="Times New Roman" w:hAnsi="Times New Roman" w:cs="Times New Roman"/>
        </w:rPr>
      </w:pPr>
    </w:p>
    <w:p w14:paraId="7E15DD63" w14:textId="77777777" w:rsidR="00F01BEF" w:rsidRPr="009C22F6" w:rsidRDefault="00F01BEF" w:rsidP="00002360">
      <w:pPr>
        <w:spacing w:after="240" w:line="312" w:lineRule="auto"/>
        <w:ind w:firstLine="709"/>
        <w:rPr>
          <w:rFonts w:ascii="Times New Roman" w:hAnsi="Times New Roman" w:cs="Times New Roman"/>
        </w:rPr>
      </w:pPr>
      <w:r w:rsidRPr="009C22F6">
        <w:rPr>
          <w:rFonts w:ascii="Times New Roman" w:hAnsi="Times New Roman" w:cs="Times New Roman"/>
        </w:rPr>
        <w:t>Ecosystems can be studied through a variety of approaches—theoretical studies, studies monitoring specific ecosystems over long periods of time, those that look at differences between ecosystems to elucidate how they work and direct manipulative experimentation</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12] Studies can be carried out at a variety of scales, from microcosms and </w:t>
      </w:r>
      <w:proofErr w:type="spellStart"/>
      <w:r w:rsidRPr="009C22F6">
        <w:rPr>
          <w:rFonts w:ascii="Times New Roman" w:hAnsi="Times New Roman" w:cs="Times New Roman"/>
        </w:rPr>
        <w:t>mesocosms</w:t>
      </w:r>
      <w:proofErr w:type="spellEnd"/>
      <w:r w:rsidRPr="009C22F6">
        <w:rPr>
          <w:rFonts w:ascii="Times New Roman" w:hAnsi="Times New Roman" w:cs="Times New Roman"/>
        </w:rPr>
        <w:t xml:space="preserve"> which serve as simplified representations of ecosystems, through whole-ecosystem studies.[13] American ecologist Stephen R. Carpenter has argued that microcosm experiments can be "irrelevant and diversionary" if they are not carried out in conjunction with field studies carried out at the ecosystem scale, because microcosm experiments often fail to accurately predict ecosystem-level dynamics.[14]</w:t>
      </w:r>
    </w:p>
    <w:p w14:paraId="27DB23D1" w14:textId="77777777" w:rsidR="00F01BEF" w:rsidRPr="009C22F6" w:rsidRDefault="00F01BEF" w:rsidP="00002360">
      <w:pPr>
        <w:spacing w:after="240" w:line="312" w:lineRule="auto"/>
        <w:ind w:firstLine="709"/>
        <w:rPr>
          <w:rFonts w:ascii="Times New Roman" w:hAnsi="Times New Roman" w:cs="Times New Roman"/>
        </w:rPr>
      </w:pPr>
    </w:p>
    <w:p w14:paraId="3D0145E7" w14:textId="517C5465" w:rsidR="00F01BEF" w:rsidRPr="009C22F6" w:rsidRDefault="00F01BEF" w:rsidP="00002360">
      <w:pPr>
        <w:spacing w:after="240" w:line="312" w:lineRule="auto"/>
        <w:ind w:firstLine="709"/>
        <w:rPr>
          <w:rFonts w:ascii="Times New Roman" w:hAnsi="Times New Roman" w:cs="Times New Roman"/>
        </w:rPr>
        <w:sectPr w:rsidR="00F01BEF" w:rsidRPr="009C22F6" w:rsidSect="006041D6">
          <w:pgSz w:w="11900" w:h="16840"/>
          <w:pgMar w:top="1418" w:right="1418" w:bottom="1418" w:left="1418" w:header="708" w:footer="708" w:gutter="0"/>
          <w:cols w:space="708"/>
          <w:docGrid w:linePitch="360"/>
        </w:sectPr>
      </w:pPr>
      <w:r w:rsidRPr="009C22F6">
        <w:rPr>
          <w:rFonts w:ascii="Times New Roman" w:hAnsi="Times New Roman" w:cs="Times New Roman"/>
        </w:rPr>
        <w:t>The Hubbard Brook Ecosystem Study, established in the White Mountains, New Hampshire in 1963, was the first successful attempt to study an entire watershed as an ecosystem. The study used stream chemistry as a means of monitoring ecosystem properties, and developed a detailed biogeochemical model of the ecosystem</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15] Long-term research at the site led to the discovery of acid rain in North America in 1972, and was able to document the consequent depletion of soil </w:t>
      </w:r>
      <w:proofErr w:type="spellStart"/>
      <w:r w:rsidRPr="009C22F6">
        <w:rPr>
          <w:rFonts w:ascii="Times New Roman" w:hAnsi="Times New Roman" w:cs="Times New Roman"/>
        </w:rPr>
        <w:t>cations</w:t>
      </w:r>
      <w:proofErr w:type="spellEnd"/>
      <w:r w:rsidRPr="009C22F6">
        <w:rPr>
          <w:rFonts w:ascii="Times New Roman" w:hAnsi="Times New Roman" w:cs="Times New Roman"/>
        </w:rPr>
        <w:t xml:space="preserve"> (especially calcium) over the next several decades.</w:t>
      </w:r>
    </w:p>
    <w:p w14:paraId="50157FE9" w14:textId="77777777" w:rsidR="00F01BEF" w:rsidRPr="009C22F6" w:rsidRDefault="00F01BEF" w:rsidP="00002360">
      <w:pPr>
        <w:pStyle w:val="Heading2"/>
        <w:spacing w:after="240" w:afterAutospacing="0" w:line="312" w:lineRule="auto"/>
        <w:ind w:firstLine="709"/>
      </w:pPr>
      <w:bookmarkStart w:id="25" w:name="_Toc383687817"/>
      <w:r w:rsidRPr="009C22F6">
        <w:lastRenderedPageBreak/>
        <w:t>External and internal factors</w:t>
      </w:r>
      <w:bookmarkEnd w:id="25"/>
    </w:p>
    <w:p w14:paraId="63D8FC89" w14:textId="77777777" w:rsidR="00F01BEF" w:rsidRPr="009C22F6" w:rsidRDefault="00F01BEF" w:rsidP="00002360">
      <w:pPr>
        <w:spacing w:after="240" w:line="312" w:lineRule="auto"/>
        <w:ind w:firstLine="709"/>
        <w:rPr>
          <w:rFonts w:ascii="Times New Roman" w:hAnsi="Times New Roman" w:cs="Times New Roman"/>
        </w:rPr>
      </w:pPr>
      <w:r w:rsidRPr="009C22F6">
        <w:rPr>
          <w:rFonts w:ascii="Times New Roman" w:hAnsi="Times New Roman" w:cs="Times New Roman"/>
        </w:rPr>
        <w:t xml:space="preserve">Ecosystems are controlled both by external and internal factors. External factors, also called state factors, control the overall structure of an ecosystem and the way things work within it, but are not </w:t>
      </w:r>
      <w:proofErr w:type="gramStart"/>
      <w:r w:rsidRPr="009C22F6">
        <w:rPr>
          <w:rFonts w:ascii="Times New Roman" w:hAnsi="Times New Roman" w:cs="Times New Roman"/>
        </w:rPr>
        <w:t>themselves</w:t>
      </w:r>
      <w:proofErr w:type="gramEnd"/>
      <w:r w:rsidRPr="009C22F6">
        <w:rPr>
          <w:rFonts w:ascii="Times New Roman" w:hAnsi="Times New Roman" w:cs="Times New Roman"/>
        </w:rPr>
        <w:t xml:space="preserve"> influenced by the ecosystem. The most important of these is climate</w:t>
      </w:r>
      <w:proofErr w:type="gramStart"/>
      <w:r w:rsidRPr="009C22F6">
        <w:rPr>
          <w:rFonts w:ascii="Times New Roman" w:hAnsi="Times New Roman" w:cs="Times New Roman"/>
        </w:rPr>
        <w:t>.[</w:t>
      </w:r>
      <w:proofErr w:type="gramEnd"/>
      <w:r w:rsidRPr="009C22F6">
        <w:rPr>
          <w:rFonts w:ascii="Times New Roman" w:hAnsi="Times New Roman" w:cs="Times New Roman"/>
        </w:rPr>
        <w:t>9] Climate determines the biome in which the ecosystem is embedded. Rainfall patterns and temperature seasonality determine the amount of water available to the ecosystem and the supply of energy available (by influencing photosynthesis)</w:t>
      </w:r>
      <w:proofErr w:type="gramStart"/>
      <w:r w:rsidRPr="009C22F6">
        <w:rPr>
          <w:rFonts w:ascii="Times New Roman" w:hAnsi="Times New Roman" w:cs="Times New Roman"/>
        </w:rPr>
        <w:t>.[</w:t>
      </w:r>
      <w:proofErr w:type="gramEnd"/>
      <w:r w:rsidRPr="009C22F6">
        <w:rPr>
          <w:rFonts w:ascii="Times New Roman" w:hAnsi="Times New Roman" w:cs="Times New Roman"/>
        </w:rPr>
        <w:t>9]</w:t>
      </w:r>
    </w:p>
    <w:p w14:paraId="165D0D62" w14:textId="77777777" w:rsidR="00F01BEF" w:rsidRPr="009C22F6" w:rsidRDefault="00F01BEF" w:rsidP="00002360">
      <w:pPr>
        <w:spacing w:after="240" w:line="312" w:lineRule="auto"/>
        <w:ind w:firstLine="709"/>
        <w:rPr>
          <w:rFonts w:ascii="Times New Roman" w:hAnsi="Times New Roman" w:cs="Times New Roman"/>
        </w:rPr>
      </w:pPr>
    </w:p>
    <w:p w14:paraId="0AD71483" w14:textId="77777777" w:rsidR="00F01BEF" w:rsidRPr="009C22F6" w:rsidRDefault="00F01BEF" w:rsidP="00002360">
      <w:pPr>
        <w:spacing w:after="240" w:line="312" w:lineRule="auto"/>
        <w:ind w:firstLine="709"/>
        <w:rPr>
          <w:rFonts w:ascii="Times New Roman" w:hAnsi="Times New Roman" w:cs="Times New Roman"/>
        </w:rPr>
      </w:pPr>
      <w:r w:rsidRPr="009C22F6">
        <w:rPr>
          <w:rFonts w:ascii="Times New Roman" w:hAnsi="Times New Roman" w:cs="Times New Roman"/>
        </w:rPr>
        <w:t>Parent material, the underlying geological material that gives rise to soils, determines the nature of the soils present, and influences the supply of mineral nutrients. Topography also controls ecosystem processes by affecting things like microclimate, soil development and the movement of water through a system. This may be the difference between the ecosystem present in wetland situated in a small depression on the landscape, and one present on an adjacent steep hillside</w:t>
      </w:r>
      <w:proofErr w:type="gramStart"/>
      <w:r w:rsidRPr="009C22F6">
        <w:rPr>
          <w:rFonts w:ascii="Times New Roman" w:hAnsi="Times New Roman" w:cs="Times New Roman"/>
        </w:rPr>
        <w:t>.[</w:t>
      </w:r>
      <w:proofErr w:type="gramEnd"/>
      <w:r w:rsidRPr="009C22F6">
        <w:rPr>
          <w:rFonts w:ascii="Times New Roman" w:hAnsi="Times New Roman" w:cs="Times New Roman"/>
        </w:rPr>
        <w:t>9]</w:t>
      </w:r>
    </w:p>
    <w:p w14:paraId="783AA9FF" w14:textId="77777777" w:rsidR="00F01BEF" w:rsidRPr="009C22F6" w:rsidRDefault="00F01BEF" w:rsidP="00002360">
      <w:pPr>
        <w:spacing w:after="240" w:line="312" w:lineRule="auto"/>
        <w:ind w:firstLine="709"/>
        <w:rPr>
          <w:rFonts w:ascii="Times New Roman" w:hAnsi="Times New Roman" w:cs="Times New Roman"/>
        </w:rPr>
      </w:pPr>
    </w:p>
    <w:p w14:paraId="7D98959E" w14:textId="77777777" w:rsidR="00F01BEF" w:rsidRPr="009C22F6" w:rsidRDefault="00F01BEF" w:rsidP="00002360">
      <w:pPr>
        <w:spacing w:after="240" w:line="312" w:lineRule="auto"/>
        <w:ind w:firstLine="709"/>
        <w:rPr>
          <w:rFonts w:ascii="Times New Roman" w:hAnsi="Times New Roman" w:cs="Times New Roman"/>
        </w:rPr>
      </w:pPr>
      <w:r w:rsidRPr="009C22F6">
        <w:rPr>
          <w:rFonts w:ascii="Times New Roman" w:hAnsi="Times New Roman" w:cs="Times New Roman"/>
        </w:rPr>
        <w:t>Other external factors that play an important role in ecosystem functioning include time and potential biota. Similarly, the set of organisms that can potentially be present in an area can also have a major impact on ecosystems. Ecosystems in similar environments that are located in different parts of the world can end up doing things very differently simply because they have different pools of species present</w:t>
      </w:r>
      <w:proofErr w:type="gramStart"/>
      <w:r w:rsidRPr="009C22F6">
        <w:rPr>
          <w:rFonts w:ascii="Times New Roman" w:hAnsi="Times New Roman" w:cs="Times New Roman"/>
        </w:rPr>
        <w:t>.[</w:t>
      </w:r>
      <w:proofErr w:type="gramEnd"/>
      <w:r w:rsidRPr="009C22F6">
        <w:rPr>
          <w:rFonts w:ascii="Times New Roman" w:hAnsi="Times New Roman" w:cs="Times New Roman"/>
        </w:rPr>
        <w:t>9] The introduction of non-native species can cause substantial shifts in ecosystem function.</w:t>
      </w:r>
    </w:p>
    <w:p w14:paraId="61B0C382" w14:textId="77777777" w:rsidR="00F01BEF" w:rsidRPr="009C22F6" w:rsidRDefault="00F01BEF" w:rsidP="00002360">
      <w:pPr>
        <w:spacing w:after="240" w:line="312" w:lineRule="auto"/>
        <w:ind w:firstLine="709"/>
        <w:rPr>
          <w:rFonts w:ascii="Times New Roman" w:hAnsi="Times New Roman" w:cs="Times New Roman"/>
        </w:rPr>
      </w:pPr>
    </w:p>
    <w:p w14:paraId="1DA2B936" w14:textId="77777777" w:rsidR="00187302" w:rsidRDefault="00F01BEF" w:rsidP="00002360">
      <w:pPr>
        <w:spacing w:after="240" w:line="312" w:lineRule="auto"/>
        <w:ind w:firstLine="709"/>
        <w:rPr>
          <w:rFonts w:ascii="Times New Roman" w:hAnsi="Times New Roman" w:cs="Times New Roman"/>
        </w:rPr>
        <w:sectPr w:rsidR="00187302" w:rsidSect="006041D6">
          <w:pgSz w:w="11900" w:h="16840"/>
          <w:pgMar w:top="1418" w:right="1418" w:bottom="1418" w:left="1418" w:header="708" w:footer="708" w:gutter="0"/>
          <w:cols w:space="708"/>
          <w:docGrid w:linePitch="360"/>
        </w:sectPr>
      </w:pPr>
      <w:r w:rsidRPr="009C22F6">
        <w:rPr>
          <w:rFonts w:ascii="Times New Roman" w:hAnsi="Times New Roman" w:cs="Times New Roman"/>
        </w:rPr>
        <w:t>Unlike external factors, internal factors in ecosystems not only control ecosystem processes, but are also controlled by them. Consequently, they are often subject to feedback loops</w:t>
      </w:r>
      <w:proofErr w:type="gramStart"/>
      <w:r w:rsidRPr="009C22F6">
        <w:rPr>
          <w:rFonts w:ascii="Times New Roman" w:hAnsi="Times New Roman" w:cs="Times New Roman"/>
        </w:rPr>
        <w:t>.[</w:t>
      </w:r>
      <w:proofErr w:type="gramEnd"/>
      <w:r w:rsidRPr="009C22F6">
        <w:rPr>
          <w:rFonts w:ascii="Times New Roman" w:hAnsi="Times New Roman" w:cs="Times New Roman"/>
        </w:rPr>
        <w:t>9] While the resource inputs are generally controlled by external processes like climate and parent material, the availability of these resources within the ecosystem is controlled by internal factors like decomposition, root competition or shading.[9] Other factors like disturbance, succession or the types of species present are also internal factors.</w:t>
      </w:r>
    </w:p>
    <w:tbl>
      <w:tblPr>
        <w:tblStyle w:val="TableGrid"/>
        <w:tblW w:w="9830" w:type="dxa"/>
        <w:tblLook w:val="04A0" w:firstRow="1" w:lastRow="0" w:firstColumn="1" w:lastColumn="0" w:noHBand="0" w:noVBand="1"/>
      </w:tblPr>
      <w:tblGrid>
        <w:gridCol w:w="9830"/>
      </w:tblGrid>
      <w:tr w:rsidR="00187302" w14:paraId="7117256F" w14:textId="77777777" w:rsidTr="00A209C3">
        <w:trPr>
          <w:trHeight w:val="4953"/>
        </w:trPr>
        <w:tc>
          <w:tcPr>
            <w:tcW w:w="9830" w:type="dxa"/>
          </w:tcPr>
          <w:p w14:paraId="2003F82E" w14:textId="3A868F02" w:rsidR="00187302" w:rsidRDefault="00187302" w:rsidP="00E2567A">
            <w:pPr>
              <w:shd w:val="clear" w:color="auto" w:fill="95B3D7" w:themeFill="accent1" w:themeFillTint="99"/>
              <w:spacing w:after="240" w:line="312" w:lineRule="auto"/>
              <w:rPr>
                <w:rFonts w:ascii="Times New Roman" w:hAnsi="Times New Roman" w:cs="Times New Roman"/>
              </w:rPr>
            </w:pPr>
            <w:r>
              <w:rPr>
                <w:rFonts w:ascii="Times New Roman" w:hAnsi="Times New Roman" w:cs="Times New Roman"/>
              </w:rPr>
              <w:lastRenderedPageBreak/>
              <w:t>Complex Table (less accessible)</w:t>
            </w:r>
          </w:p>
          <w:p w14:paraId="75CC5284" w14:textId="31ABE0BA" w:rsidR="00187302" w:rsidRDefault="00E2567A" w:rsidP="00E2567A">
            <w:pPr>
              <w:shd w:val="clear" w:color="auto" w:fill="95B3D7" w:themeFill="accent1" w:themeFillTint="99"/>
              <w:tabs>
                <w:tab w:val="center" w:pos="4807"/>
              </w:tabs>
              <w:spacing w:after="240" w:line="312" w:lineRule="auto"/>
              <w:rPr>
                <w:rFonts w:ascii="Times New Roman" w:hAnsi="Times New Roman" w:cs="Times New Roman"/>
              </w:rPr>
            </w:pPr>
            <w:r>
              <w:rPr>
                <w:rFonts w:ascii="Times New Roman" w:hAnsi="Times New Roman" w:cs="Times New Roman"/>
              </w:rPr>
              <w:tab/>
            </w:r>
            <w:r w:rsidR="00187302">
              <w:rPr>
                <w:rFonts w:ascii="Times New Roman" w:hAnsi="Times New Roman" w:cs="Times New Roman"/>
              </w:rPr>
              <w:t>Class Schedule</w:t>
            </w:r>
          </w:p>
          <w:tbl>
            <w:tblPr>
              <w:tblStyle w:val="TableGrid"/>
              <w:tblW w:w="0" w:type="auto"/>
              <w:tblLook w:val="04A0" w:firstRow="1" w:lastRow="0" w:firstColumn="1" w:lastColumn="0" w:noHBand="0" w:noVBand="1"/>
            </w:tblPr>
            <w:tblGrid>
              <w:gridCol w:w="1919"/>
              <w:gridCol w:w="1920"/>
              <w:gridCol w:w="1920"/>
              <w:gridCol w:w="1920"/>
              <w:gridCol w:w="1920"/>
            </w:tblGrid>
            <w:tr w:rsidR="00187302" w14:paraId="034DECD1" w14:textId="77777777" w:rsidTr="00A209C3">
              <w:tc>
                <w:tcPr>
                  <w:tcW w:w="1919" w:type="dxa"/>
                  <w:shd w:val="clear" w:color="auto" w:fill="548DD4" w:themeFill="text2" w:themeFillTint="99"/>
                </w:tcPr>
                <w:p w14:paraId="1F7E8A93" w14:textId="120463C5" w:rsidR="00187302" w:rsidRDefault="00187302" w:rsidP="00187302">
                  <w:pPr>
                    <w:spacing w:after="240" w:line="312" w:lineRule="auto"/>
                    <w:rPr>
                      <w:rFonts w:ascii="Times New Roman" w:hAnsi="Times New Roman" w:cs="Times New Roman"/>
                    </w:rPr>
                  </w:pPr>
                  <w:r>
                    <w:rPr>
                      <w:rFonts w:ascii="Times New Roman" w:hAnsi="Times New Roman" w:cs="Times New Roman"/>
                    </w:rPr>
                    <w:t>LESSON</w:t>
                  </w:r>
                </w:p>
              </w:tc>
              <w:tc>
                <w:tcPr>
                  <w:tcW w:w="1920" w:type="dxa"/>
                  <w:shd w:val="clear" w:color="auto" w:fill="548DD4" w:themeFill="text2" w:themeFillTint="99"/>
                </w:tcPr>
                <w:p w14:paraId="5496E412" w14:textId="4D742939" w:rsidR="00187302" w:rsidRDefault="00187302" w:rsidP="00187302">
                  <w:pPr>
                    <w:spacing w:after="240" w:line="312" w:lineRule="auto"/>
                    <w:rPr>
                      <w:rFonts w:ascii="Times New Roman" w:hAnsi="Times New Roman" w:cs="Times New Roman"/>
                    </w:rPr>
                  </w:pPr>
                  <w:r>
                    <w:rPr>
                      <w:rFonts w:ascii="Times New Roman" w:hAnsi="Times New Roman" w:cs="Times New Roman"/>
                    </w:rPr>
                    <w:t>TOPIC</w:t>
                  </w:r>
                </w:p>
              </w:tc>
              <w:tc>
                <w:tcPr>
                  <w:tcW w:w="1920" w:type="dxa"/>
                  <w:shd w:val="clear" w:color="auto" w:fill="548DD4" w:themeFill="text2" w:themeFillTint="99"/>
                </w:tcPr>
                <w:p w14:paraId="3BB868FF" w14:textId="7C5E536F" w:rsidR="00187302" w:rsidRDefault="00187302" w:rsidP="00187302">
                  <w:pPr>
                    <w:spacing w:after="240" w:line="312" w:lineRule="auto"/>
                    <w:rPr>
                      <w:rFonts w:ascii="Times New Roman" w:hAnsi="Times New Roman" w:cs="Times New Roman"/>
                    </w:rPr>
                  </w:pPr>
                  <w:r>
                    <w:rPr>
                      <w:rFonts w:ascii="Times New Roman" w:hAnsi="Times New Roman" w:cs="Times New Roman"/>
                    </w:rPr>
                    <w:t>ASSIGNMENT</w:t>
                  </w:r>
                </w:p>
              </w:tc>
              <w:tc>
                <w:tcPr>
                  <w:tcW w:w="1920" w:type="dxa"/>
                  <w:shd w:val="clear" w:color="auto" w:fill="548DD4" w:themeFill="text2" w:themeFillTint="99"/>
                </w:tcPr>
                <w:p w14:paraId="2CA0CC0A" w14:textId="49B3C076" w:rsidR="00187302" w:rsidRDefault="00187302" w:rsidP="00187302">
                  <w:pPr>
                    <w:spacing w:after="240" w:line="312" w:lineRule="auto"/>
                    <w:rPr>
                      <w:rFonts w:ascii="Times New Roman" w:hAnsi="Times New Roman" w:cs="Times New Roman"/>
                    </w:rPr>
                  </w:pPr>
                  <w:r>
                    <w:rPr>
                      <w:rFonts w:ascii="Times New Roman" w:hAnsi="Times New Roman" w:cs="Times New Roman"/>
                    </w:rPr>
                    <w:t>Points</w:t>
                  </w:r>
                </w:p>
              </w:tc>
              <w:tc>
                <w:tcPr>
                  <w:tcW w:w="1920" w:type="dxa"/>
                  <w:shd w:val="clear" w:color="auto" w:fill="548DD4" w:themeFill="text2" w:themeFillTint="99"/>
                </w:tcPr>
                <w:p w14:paraId="2FC06776" w14:textId="0FEB4184" w:rsidR="00187302" w:rsidRDefault="00187302" w:rsidP="00187302">
                  <w:pPr>
                    <w:spacing w:after="240" w:line="312" w:lineRule="auto"/>
                    <w:rPr>
                      <w:rFonts w:ascii="Times New Roman" w:hAnsi="Times New Roman" w:cs="Times New Roman"/>
                    </w:rPr>
                  </w:pPr>
                  <w:r>
                    <w:rPr>
                      <w:rFonts w:ascii="Times New Roman" w:hAnsi="Times New Roman" w:cs="Times New Roman"/>
                    </w:rPr>
                    <w:t>DUE</w:t>
                  </w:r>
                </w:p>
              </w:tc>
            </w:tr>
            <w:tr w:rsidR="00187302" w14:paraId="6690C4B3" w14:textId="77777777" w:rsidTr="00A209C3">
              <w:trPr>
                <w:trHeight w:val="226"/>
              </w:trPr>
              <w:tc>
                <w:tcPr>
                  <w:tcW w:w="1919" w:type="dxa"/>
                  <w:vMerge w:val="restart"/>
                  <w:shd w:val="clear" w:color="auto" w:fill="8DB3E2" w:themeFill="text2" w:themeFillTint="66"/>
                </w:tcPr>
                <w:p w14:paraId="5F82C452" w14:textId="4F3D25D7" w:rsidR="00187302" w:rsidRDefault="00187302" w:rsidP="00187302">
                  <w:pPr>
                    <w:spacing w:after="240" w:line="312" w:lineRule="auto"/>
                    <w:rPr>
                      <w:rFonts w:ascii="Times New Roman" w:hAnsi="Times New Roman" w:cs="Times New Roman"/>
                    </w:rPr>
                  </w:pPr>
                  <w:r>
                    <w:rPr>
                      <w:rFonts w:ascii="Times New Roman" w:hAnsi="Times New Roman" w:cs="Times New Roman"/>
                    </w:rPr>
                    <w:t>1</w:t>
                  </w:r>
                </w:p>
              </w:tc>
              <w:tc>
                <w:tcPr>
                  <w:tcW w:w="1920" w:type="dxa"/>
                  <w:vMerge w:val="restart"/>
                  <w:shd w:val="clear" w:color="auto" w:fill="8DB3E2" w:themeFill="text2" w:themeFillTint="66"/>
                </w:tcPr>
                <w:p w14:paraId="36B2790D" w14:textId="15616B5C" w:rsidR="00187302" w:rsidRDefault="00187302" w:rsidP="00187302">
                  <w:pPr>
                    <w:spacing w:after="240" w:line="312" w:lineRule="auto"/>
                    <w:rPr>
                      <w:rFonts w:ascii="Times New Roman" w:hAnsi="Times New Roman" w:cs="Times New Roman"/>
                    </w:rPr>
                  </w:pPr>
                  <w:r>
                    <w:rPr>
                      <w:rFonts w:ascii="Times New Roman" w:hAnsi="Times New Roman" w:cs="Times New Roman"/>
                    </w:rPr>
                    <w:t>What is Distance Learning?</w:t>
                  </w:r>
                </w:p>
              </w:tc>
              <w:tc>
                <w:tcPr>
                  <w:tcW w:w="1920" w:type="dxa"/>
                  <w:shd w:val="clear" w:color="auto" w:fill="8DB3E2" w:themeFill="text2" w:themeFillTint="66"/>
                </w:tcPr>
                <w:p w14:paraId="77DAAA7B" w14:textId="560CFF08" w:rsidR="00187302" w:rsidRDefault="00187302" w:rsidP="00187302">
                  <w:pPr>
                    <w:spacing w:after="240" w:line="312" w:lineRule="auto"/>
                    <w:rPr>
                      <w:rFonts w:ascii="Times New Roman" w:hAnsi="Times New Roman" w:cs="Times New Roman"/>
                    </w:rPr>
                  </w:pPr>
                  <w:r>
                    <w:rPr>
                      <w:rFonts w:ascii="Times New Roman" w:hAnsi="Times New Roman" w:cs="Times New Roman"/>
                    </w:rPr>
                    <w:t>Wiki#1</w:t>
                  </w:r>
                </w:p>
              </w:tc>
              <w:tc>
                <w:tcPr>
                  <w:tcW w:w="1920" w:type="dxa"/>
                  <w:shd w:val="clear" w:color="auto" w:fill="8DB3E2" w:themeFill="text2" w:themeFillTint="66"/>
                </w:tcPr>
                <w:p w14:paraId="1ACB2AD2" w14:textId="7D527A07" w:rsidR="00187302" w:rsidRDefault="000A05CF" w:rsidP="00187302">
                  <w:pPr>
                    <w:spacing w:after="240" w:line="312" w:lineRule="auto"/>
                    <w:rPr>
                      <w:rFonts w:ascii="Times New Roman" w:hAnsi="Times New Roman" w:cs="Times New Roman"/>
                    </w:rPr>
                  </w:pPr>
                  <w:r>
                    <w:rPr>
                      <w:rFonts w:ascii="Times New Roman" w:hAnsi="Times New Roman" w:cs="Times New Roman"/>
                    </w:rPr>
                    <w:t>10</w:t>
                  </w:r>
                </w:p>
              </w:tc>
              <w:tc>
                <w:tcPr>
                  <w:tcW w:w="1920" w:type="dxa"/>
                  <w:shd w:val="clear" w:color="auto" w:fill="8DB3E2" w:themeFill="text2" w:themeFillTint="66"/>
                </w:tcPr>
                <w:p w14:paraId="7F3670C2" w14:textId="541ACF14" w:rsidR="00187302" w:rsidRDefault="000A05CF" w:rsidP="00187302">
                  <w:pPr>
                    <w:spacing w:after="240" w:line="312" w:lineRule="auto"/>
                    <w:rPr>
                      <w:rFonts w:ascii="Times New Roman" w:hAnsi="Times New Roman" w:cs="Times New Roman"/>
                    </w:rPr>
                  </w:pPr>
                  <w:r>
                    <w:rPr>
                      <w:rFonts w:ascii="Times New Roman" w:hAnsi="Times New Roman" w:cs="Times New Roman"/>
                    </w:rPr>
                    <w:t>March 10</w:t>
                  </w:r>
                </w:p>
              </w:tc>
            </w:tr>
            <w:tr w:rsidR="00187302" w14:paraId="068BB757" w14:textId="77777777" w:rsidTr="00A209C3">
              <w:trPr>
                <w:trHeight w:val="226"/>
              </w:trPr>
              <w:tc>
                <w:tcPr>
                  <w:tcW w:w="1919" w:type="dxa"/>
                  <w:vMerge/>
                  <w:shd w:val="clear" w:color="auto" w:fill="8DB3E2" w:themeFill="text2" w:themeFillTint="66"/>
                </w:tcPr>
                <w:p w14:paraId="6AC5791D" w14:textId="77777777" w:rsidR="00187302" w:rsidRDefault="00187302" w:rsidP="00187302">
                  <w:pPr>
                    <w:spacing w:after="240" w:line="312" w:lineRule="auto"/>
                    <w:rPr>
                      <w:rFonts w:ascii="Times New Roman" w:hAnsi="Times New Roman" w:cs="Times New Roman"/>
                    </w:rPr>
                  </w:pPr>
                </w:p>
              </w:tc>
              <w:tc>
                <w:tcPr>
                  <w:tcW w:w="1920" w:type="dxa"/>
                  <w:vMerge/>
                  <w:shd w:val="clear" w:color="auto" w:fill="8DB3E2" w:themeFill="text2" w:themeFillTint="66"/>
                </w:tcPr>
                <w:p w14:paraId="34C4353D" w14:textId="77777777" w:rsidR="00187302" w:rsidRDefault="00187302" w:rsidP="00187302">
                  <w:pPr>
                    <w:spacing w:after="240" w:line="312" w:lineRule="auto"/>
                    <w:rPr>
                      <w:rFonts w:ascii="Times New Roman" w:hAnsi="Times New Roman" w:cs="Times New Roman"/>
                    </w:rPr>
                  </w:pPr>
                </w:p>
              </w:tc>
              <w:tc>
                <w:tcPr>
                  <w:tcW w:w="1920" w:type="dxa"/>
                </w:tcPr>
                <w:p w14:paraId="663B279F" w14:textId="4BA0A927" w:rsidR="00187302" w:rsidRDefault="00187302" w:rsidP="00187302">
                  <w:pPr>
                    <w:spacing w:after="240" w:line="312" w:lineRule="auto"/>
                    <w:rPr>
                      <w:rFonts w:ascii="Times New Roman" w:hAnsi="Times New Roman" w:cs="Times New Roman"/>
                    </w:rPr>
                  </w:pPr>
                  <w:r>
                    <w:rPr>
                      <w:rFonts w:ascii="Times New Roman" w:hAnsi="Times New Roman" w:cs="Times New Roman"/>
                    </w:rPr>
                    <w:t>Presentation</w:t>
                  </w:r>
                </w:p>
              </w:tc>
              <w:tc>
                <w:tcPr>
                  <w:tcW w:w="1920" w:type="dxa"/>
                </w:tcPr>
                <w:p w14:paraId="066BDD06" w14:textId="602056F3" w:rsidR="00187302" w:rsidRDefault="000A05CF" w:rsidP="00187302">
                  <w:pPr>
                    <w:spacing w:after="240" w:line="312" w:lineRule="auto"/>
                    <w:rPr>
                      <w:rFonts w:ascii="Times New Roman" w:hAnsi="Times New Roman" w:cs="Times New Roman"/>
                    </w:rPr>
                  </w:pPr>
                  <w:r>
                    <w:rPr>
                      <w:rFonts w:ascii="Times New Roman" w:hAnsi="Times New Roman" w:cs="Times New Roman"/>
                    </w:rPr>
                    <w:t>20</w:t>
                  </w:r>
                </w:p>
              </w:tc>
              <w:tc>
                <w:tcPr>
                  <w:tcW w:w="1920" w:type="dxa"/>
                </w:tcPr>
                <w:p w14:paraId="730AF5FC" w14:textId="77777777" w:rsidR="00187302" w:rsidRDefault="00187302" w:rsidP="00187302">
                  <w:pPr>
                    <w:spacing w:after="240" w:line="312" w:lineRule="auto"/>
                    <w:rPr>
                      <w:rFonts w:ascii="Times New Roman" w:hAnsi="Times New Roman" w:cs="Times New Roman"/>
                    </w:rPr>
                  </w:pPr>
                </w:p>
              </w:tc>
            </w:tr>
            <w:tr w:rsidR="00187302" w14:paraId="26863539" w14:textId="77777777" w:rsidTr="00A209C3">
              <w:tc>
                <w:tcPr>
                  <w:tcW w:w="1919" w:type="dxa"/>
                  <w:shd w:val="clear" w:color="auto" w:fill="8DB3E2" w:themeFill="text2" w:themeFillTint="66"/>
                </w:tcPr>
                <w:p w14:paraId="5AD6FB8A" w14:textId="77E18E7B" w:rsidR="00187302" w:rsidRDefault="00187302" w:rsidP="00187302">
                  <w:pPr>
                    <w:spacing w:after="240" w:line="312" w:lineRule="auto"/>
                    <w:rPr>
                      <w:rFonts w:ascii="Times New Roman" w:hAnsi="Times New Roman" w:cs="Times New Roman"/>
                    </w:rPr>
                  </w:pPr>
                  <w:r>
                    <w:rPr>
                      <w:rFonts w:ascii="Times New Roman" w:hAnsi="Times New Roman" w:cs="Times New Roman"/>
                    </w:rPr>
                    <w:t>2</w:t>
                  </w:r>
                </w:p>
              </w:tc>
              <w:tc>
                <w:tcPr>
                  <w:tcW w:w="1920" w:type="dxa"/>
                  <w:shd w:val="clear" w:color="auto" w:fill="8DB3E2" w:themeFill="text2" w:themeFillTint="66"/>
                </w:tcPr>
                <w:p w14:paraId="55605FF1" w14:textId="77777777" w:rsidR="00187302" w:rsidRDefault="00187302" w:rsidP="00187302">
                  <w:pPr>
                    <w:spacing w:after="240" w:line="312" w:lineRule="auto"/>
                    <w:rPr>
                      <w:rFonts w:ascii="Times New Roman" w:hAnsi="Times New Roman" w:cs="Times New Roman"/>
                    </w:rPr>
                  </w:pPr>
                  <w:r>
                    <w:rPr>
                      <w:rFonts w:ascii="Times New Roman" w:hAnsi="Times New Roman" w:cs="Times New Roman"/>
                    </w:rPr>
                    <w:t>History &amp;</w:t>
                  </w:r>
                </w:p>
                <w:p w14:paraId="047CC849" w14:textId="53C9D88E" w:rsidR="00187302" w:rsidRDefault="00187302" w:rsidP="00187302">
                  <w:pPr>
                    <w:spacing w:after="240" w:line="312" w:lineRule="auto"/>
                    <w:rPr>
                      <w:rFonts w:ascii="Times New Roman" w:hAnsi="Times New Roman" w:cs="Times New Roman"/>
                    </w:rPr>
                  </w:pPr>
                  <w:r>
                    <w:rPr>
                      <w:rFonts w:ascii="Times New Roman" w:hAnsi="Times New Roman" w:cs="Times New Roman"/>
                    </w:rPr>
                    <w:t>Theories</w:t>
                  </w:r>
                </w:p>
              </w:tc>
              <w:tc>
                <w:tcPr>
                  <w:tcW w:w="1920" w:type="dxa"/>
                  <w:shd w:val="clear" w:color="auto" w:fill="8DB3E2" w:themeFill="text2" w:themeFillTint="66"/>
                </w:tcPr>
                <w:p w14:paraId="421C4241" w14:textId="6D860F70" w:rsidR="00187302" w:rsidRDefault="00187302" w:rsidP="00187302">
                  <w:pPr>
                    <w:spacing w:after="240" w:line="312" w:lineRule="auto"/>
                    <w:rPr>
                      <w:rFonts w:ascii="Times New Roman" w:hAnsi="Times New Roman" w:cs="Times New Roman"/>
                    </w:rPr>
                  </w:pPr>
                  <w:r>
                    <w:rPr>
                      <w:rFonts w:ascii="Times New Roman" w:hAnsi="Times New Roman" w:cs="Times New Roman"/>
                    </w:rPr>
                    <w:t>Brief Paper</w:t>
                  </w:r>
                </w:p>
              </w:tc>
              <w:tc>
                <w:tcPr>
                  <w:tcW w:w="1920" w:type="dxa"/>
                  <w:shd w:val="clear" w:color="auto" w:fill="8DB3E2" w:themeFill="text2" w:themeFillTint="66"/>
                </w:tcPr>
                <w:p w14:paraId="5126981F" w14:textId="53B4A495" w:rsidR="00187302" w:rsidRDefault="000A05CF" w:rsidP="00187302">
                  <w:pPr>
                    <w:spacing w:after="240" w:line="312" w:lineRule="auto"/>
                    <w:rPr>
                      <w:rFonts w:ascii="Times New Roman" w:hAnsi="Times New Roman" w:cs="Times New Roman"/>
                    </w:rPr>
                  </w:pPr>
                  <w:r>
                    <w:rPr>
                      <w:rFonts w:ascii="Times New Roman" w:hAnsi="Times New Roman" w:cs="Times New Roman"/>
                    </w:rPr>
                    <w:t>20</w:t>
                  </w:r>
                </w:p>
              </w:tc>
              <w:tc>
                <w:tcPr>
                  <w:tcW w:w="1920" w:type="dxa"/>
                  <w:shd w:val="clear" w:color="auto" w:fill="8DB3E2" w:themeFill="text2" w:themeFillTint="66"/>
                </w:tcPr>
                <w:p w14:paraId="50A6B54D" w14:textId="23872223" w:rsidR="00187302" w:rsidRDefault="000A05CF" w:rsidP="00187302">
                  <w:pPr>
                    <w:spacing w:after="240" w:line="312" w:lineRule="auto"/>
                    <w:rPr>
                      <w:rFonts w:ascii="Times New Roman" w:hAnsi="Times New Roman" w:cs="Times New Roman"/>
                    </w:rPr>
                  </w:pPr>
                  <w:r>
                    <w:rPr>
                      <w:rFonts w:ascii="Times New Roman" w:hAnsi="Times New Roman" w:cs="Times New Roman"/>
                    </w:rPr>
                    <w:t>March 24</w:t>
                  </w:r>
                </w:p>
              </w:tc>
            </w:tr>
            <w:tr w:rsidR="00187302" w14:paraId="05EC6C47" w14:textId="77777777" w:rsidTr="00A209C3">
              <w:tc>
                <w:tcPr>
                  <w:tcW w:w="9599" w:type="dxa"/>
                  <w:gridSpan w:val="5"/>
                </w:tcPr>
                <w:p w14:paraId="4F72E5F3" w14:textId="6D4D913E" w:rsidR="00187302" w:rsidRDefault="00187302" w:rsidP="00187302">
                  <w:pPr>
                    <w:spacing w:after="240" w:line="312" w:lineRule="auto"/>
                    <w:jc w:val="center"/>
                    <w:rPr>
                      <w:rFonts w:ascii="Times New Roman" w:hAnsi="Times New Roman" w:cs="Times New Roman"/>
                    </w:rPr>
                  </w:pPr>
                  <w:r>
                    <w:rPr>
                      <w:rFonts w:ascii="Times New Roman" w:hAnsi="Times New Roman" w:cs="Times New Roman"/>
                    </w:rPr>
                    <w:t>Spring Break</w:t>
                  </w:r>
                </w:p>
              </w:tc>
            </w:tr>
            <w:tr w:rsidR="000A05CF" w14:paraId="641845F3" w14:textId="77777777" w:rsidTr="00A209C3">
              <w:trPr>
                <w:trHeight w:val="283"/>
              </w:trPr>
              <w:tc>
                <w:tcPr>
                  <w:tcW w:w="1919" w:type="dxa"/>
                  <w:vMerge w:val="restart"/>
                  <w:shd w:val="clear" w:color="auto" w:fill="8DB3E2" w:themeFill="text2" w:themeFillTint="66"/>
                </w:tcPr>
                <w:p w14:paraId="5A02A0D4" w14:textId="12355376" w:rsidR="000A05CF" w:rsidRDefault="000A05CF" w:rsidP="00187302">
                  <w:pPr>
                    <w:spacing w:after="240" w:line="312" w:lineRule="auto"/>
                    <w:rPr>
                      <w:rFonts w:ascii="Times New Roman" w:hAnsi="Times New Roman" w:cs="Times New Roman"/>
                    </w:rPr>
                  </w:pPr>
                  <w:r>
                    <w:rPr>
                      <w:rFonts w:ascii="Times New Roman" w:hAnsi="Times New Roman" w:cs="Times New Roman"/>
                    </w:rPr>
                    <w:t>3</w:t>
                  </w:r>
                </w:p>
              </w:tc>
              <w:tc>
                <w:tcPr>
                  <w:tcW w:w="1920" w:type="dxa"/>
                  <w:vMerge w:val="restart"/>
                  <w:shd w:val="clear" w:color="auto" w:fill="8DB3E2" w:themeFill="text2" w:themeFillTint="66"/>
                </w:tcPr>
                <w:p w14:paraId="112AABBE" w14:textId="77777777" w:rsidR="000A05CF" w:rsidRDefault="000A05CF" w:rsidP="00187302">
                  <w:pPr>
                    <w:spacing w:after="240" w:line="312" w:lineRule="auto"/>
                    <w:rPr>
                      <w:rFonts w:ascii="Times New Roman" w:hAnsi="Times New Roman" w:cs="Times New Roman"/>
                    </w:rPr>
                  </w:pPr>
                  <w:r>
                    <w:rPr>
                      <w:rFonts w:ascii="Times New Roman" w:hAnsi="Times New Roman" w:cs="Times New Roman"/>
                    </w:rPr>
                    <w:t>Distance</w:t>
                  </w:r>
                </w:p>
                <w:p w14:paraId="31E0D855" w14:textId="2910D47F" w:rsidR="000A05CF" w:rsidRDefault="000A05CF" w:rsidP="00187302">
                  <w:pPr>
                    <w:spacing w:after="240" w:line="312" w:lineRule="auto"/>
                    <w:rPr>
                      <w:rFonts w:ascii="Times New Roman" w:hAnsi="Times New Roman" w:cs="Times New Roman"/>
                    </w:rPr>
                  </w:pPr>
                  <w:r>
                    <w:rPr>
                      <w:rFonts w:ascii="Times New Roman" w:hAnsi="Times New Roman" w:cs="Times New Roman"/>
                    </w:rPr>
                    <w:t>Learners</w:t>
                  </w:r>
                </w:p>
              </w:tc>
              <w:tc>
                <w:tcPr>
                  <w:tcW w:w="1920" w:type="dxa"/>
                  <w:shd w:val="clear" w:color="auto" w:fill="8DB3E2" w:themeFill="text2" w:themeFillTint="66"/>
                </w:tcPr>
                <w:p w14:paraId="19D7FD43" w14:textId="4A3F0594" w:rsidR="000A05CF" w:rsidRDefault="000A05CF" w:rsidP="00187302">
                  <w:pPr>
                    <w:spacing w:after="240" w:line="312" w:lineRule="auto"/>
                    <w:rPr>
                      <w:rFonts w:ascii="Times New Roman" w:hAnsi="Times New Roman" w:cs="Times New Roman"/>
                    </w:rPr>
                  </w:pPr>
                  <w:r>
                    <w:rPr>
                      <w:rFonts w:ascii="Times New Roman" w:hAnsi="Times New Roman" w:cs="Times New Roman"/>
                    </w:rPr>
                    <w:t>Discusion#1</w:t>
                  </w:r>
                </w:p>
              </w:tc>
              <w:tc>
                <w:tcPr>
                  <w:tcW w:w="1920" w:type="dxa"/>
                  <w:shd w:val="clear" w:color="auto" w:fill="8DB3E2" w:themeFill="text2" w:themeFillTint="66"/>
                </w:tcPr>
                <w:p w14:paraId="0E1BB8A7" w14:textId="089CF5A5" w:rsidR="000A05CF" w:rsidRDefault="000A05CF" w:rsidP="00187302">
                  <w:pPr>
                    <w:spacing w:after="240" w:line="312" w:lineRule="auto"/>
                    <w:rPr>
                      <w:rFonts w:ascii="Times New Roman" w:hAnsi="Times New Roman" w:cs="Times New Roman"/>
                    </w:rPr>
                  </w:pPr>
                  <w:r>
                    <w:rPr>
                      <w:rFonts w:ascii="Times New Roman" w:hAnsi="Times New Roman" w:cs="Times New Roman"/>
                    </w:rPr>
                    <w:t>10</w:t>
                  </w:r>
                </w:p>
              </w:tc>
              <w:tc>
                <w:tcPr>
                  <w:tcW w:w="1920" w:type="dxa"/>
                  <w:shd w:val="clear" w:color="auto" w:fill="8DB3E2" w:themeFill="text2" w:themeFillTint="66"/>
                </w:tcPr>
                <w:p w14:paraId="588792D1" w14:textId="456B43BD" w:rsidR="000A05CF" w:rsidRDefault="000A05CF" w:rsidP="00187302">
                  <w:pPr>
                    <w:spacing w:after="240" w:line="312" w:lineRule="auto"/>
                    <w:rPr>
                      <w:rFonts w:ascii="Times New Roman" w:hAnsi="Times New Roman" w:cs="Times New Roman"/>
                    </w:rPr>
                  </w:pPr>
                  <w:r>
                    <w:rPr>
                      <w:rFonts w:ascii="Times New Roman" w:hAnsi="Times New Roman" w:cs="Times New Roman"/>
                    </w:rPr>
                    <w:t>April 7</w:t>
                  </w:r>
                </w:p>
              </w:tc>
            </w:tr>
            <w:tr w:rsidR="000A05CF" w14:paraId="7221B7BC" w14:textId="77777777" w:rsidTr="00A209C3">
              <w:trPr>
                <w:trHeight w:val="282"/>
              </w:trPr>
              <w:tc>
                <w:tcPr>
                  <w:tcW w:w="1919" w:type="dxa"/>
                  <w:vMerge/>
                  <w:shd w:val="clear" w:color="auto" w:fill="8DB3E2" w:themeFill="text2" w:themeFillTint="66"/>
                </w:tcPr>
                <w:p w14:paraId="711984B5" w14:textId="77777777" w:rsidR="000A05CF" w:rsidRDefault="000A05CF" w:rsidP="00187302">
                  <w:pPr>
                    <w:spacing w:after="240" w:line="312" w:lineRule="auto"/>
                    <w:rPr>
                      <w:rFonts w:ascii="Times New Roman" w:hAnsi="Times New Roman" w:cs="Times New Roman"/>
                    </w:rPr>
                  </w:pPr>
                </w:p>
              </w:tc>
              <w:tc>
                <w:tcPr>
                  <w:tcW w:w="1920" w:type="dxa"/>
                  <w:vMerge/>
                  <w:shd w:val="clear" w:color="auto" w:fill="8DB3E2" w:themeFill="text2" w:themeFillTint="66"/>
                </w:tcPr>
                <w:p w14:paraId="7B050335" w14:textId="77777777" w:rsidR="000A05CF" w:rsidRDefault="000A05CF" w:rsidP="00187302">
                  <w:pPr>
                    <w:spacing w:after="240" w:line="312" w:lineRule="auto"/>
                    <w:rPr>
                      <w:rFonts w:ascii="Times New Roman" w:hAnsi="Times New Roman" w:cs="Times New Roman"/>
                    </w:rPr>
                  </w:pPr>
                </w:p>
              </w:tc>
              <w:tc>
                <w:tcPr>
                  <w:tcW w:w="1920" w:type="dxa"/>
                </w:tcPr>
                <w:p w14:paraId="0A58FC9F" w14:textId="6EC5D964" w:rsidR="000A05CF" w:rsidRDefault="000A05CF" w:rsidP="00187302">
                  <w:pPr>
                    <w:spacing w:after="240" w:line="312" w:lineRule="auto"/>
                    <w:rPr>
                      <w:rFonts w:ascii="Times New Roman" w:hAnsi="Times New Roman" w:cs="Times New Roman"/>
                    </w:rPr>
                  </w:pPr>
                  <w:r>
                    <w:rPr>
                      <w:rFonts w:ascii="Times New Roman" w:hAnsi="Times New Roman" w:cs="Times New Roman"/>
                    </w:rPr>
                    <w:t>Group Project</w:t>
                  </w:r>
                </w:p>
              </w:tc>
              <w:tc>
                <w:tcPr>
                  <w:tcW w:w="1920" w:type="dxa"/>
                </w:tcPr>
                <w:p w14:paraId="12E016B0" w14:textId="0888638E" w:rsidR="000A05CF" w:rsidRDefault="000A05CF" w:rsidP="00187302">
                  <w:pPr>
                    <w:spacing w:after="240" w:line="312" w:lineRule="auto"/>
                    <w:rPr>
                      <w:rFonts w:ascii="Times New Roman" w:hAnsi="Times New Roman" w:cs="Times New Roman"/>
                    </w:rPr>
                  </w:pPr>
                  <w:r>
                    <w:rPr>
                      <w:rFonts w:ascii="Times New Roman" w:hAnsi="Times New Roman" w:cs="Times New Roman"/>
                    </w:rPr>
                    <w:t>50</w:t>
                  </w:r>
                </w:p>
              </w:tc>
              <w:tc>
                <w:tcPr>
                  <w:tcW w:w="1920" w:type="dxa"/>
                </w:tcPr>
                <w:p w14:paraId="39D316E2" w14:textId="3F128E4A" w:rsidR="000A05CF" w:rsidRDefault="000A05CF" w:rsidP="00187302">
                  <w:pPr>
                    <w:spacing w:after="240" w:line="312" w:lineRule="auto"/>
                    <w:rPr>
                      <w:rFonts w:ascii="Times New Roman" w:hAnsi="Times New Roman" w:cs="Times New Roman"/>
                    </w:rPr>
                  </w:pPr>
                  <w:r>
                    <w:rPr>
                      <w:rFonts w:ascii="Times New Roman" w:hAnsi="Times New Roman" w:cs="Times New Roman"/>
                    </w:rPr>
                    <w:t>April 14</w:t>
                  </w:r>
                </w:p>
              </w:tc>
            </w:tr>
            <w:tr w:rsidR="00187302" w14:paraId="1638899F" w14:textId="77777777" w:rsidTr="00A209C3">
              <w:tc>
                <w:tcPr>
                  <w:tcW w:w="1919" w:type="dxa"/>
                  <w:shd w:val="clear" w:color="auto" w:fill="8DB3E2" w:themeFill="text2" w:themeFillTint="66"/>
                </w:tcPr>
                <w:p w14:paraId="124055F2" w14:textId="2D0B643A" w:rsidR="00187302" w:rsidRDefault="000A05CF" w:rsidP="00187302">
                  <w:pPr>
                    <w:spacing w:after="240" w:line="312" w:lineRule="auto"/>
                    <w:rPr>
                      <w:rFonts w:ascii="Times New Roman" w:hAnsi="Times New Roman" w:cs="Times New Roman"/>
                    </w:rPr>
                  </w:pPr>
                  <w:r>
                    <w:rPr>
                      <w:rFonts w:ascii="Times New Roman" w:hAnsi="Times New Roman" w:cs="Times New Roman"/>
                    </w:rPr>
                    <w:t>4</w:t>
                  </w:r>
                </w:p>
              </w:tc>
              <w:tc>
                <w:tcPr>
                  <w:tcW w:w="1920" w:type="dxa"/>
                  <w:shd w:val="clear" w:color="auto" w:fill="8DB3E2" w:themeFill="text2" w:themeFillTint="66"/>
                </w:tcPr>
                <w:p w14:paraId="492DD026" w14:textId="05B4D44C" w:rsidR="00187302" w:rsidRDefault="000A05CF" w:rsidP="00187302">
                  <w:pPr>
                    <w:spacing w:after="240" w:line="312" w:lineRule="auto"/>
                    <w:rPr>
                      <w:rFonts w:ascii="Times New Roman" w:hAnsi="Times New Roman" w:cs="Times New Roman"/>
                    </w:rPr>
                  </w:pPr>
                  <w:r>
                    <w:rPr>
                      <w:rFonts w:ascii="Times New Roman" w:hAnsi="Times New Roman" w:cs="Times New Roman"/>
                    </w:rPr>
                    <w:t>Media Selection</w:t>
                  </w:r>
                </w:p>
              </w:tc>
              <w:tc>
                <w:tcPr>
                  <w:tcW w:w="1920" w:type="dxa"/>
                  <w:shd w:val="clear" w:color="auto" w:fill="8DB3E2" w:themeFill="text2" w:themeFillTint="66"/>
                </w:tcPr>
                <w:p w14:paraId="7D971439" w14:textId="3731B296" w:rsidR="00187302" w:rsidRDefault="000A05CF" w:rsidP="00187302">
                  <w:pPr>
                    <w:spacing w:after="240" w:line="312" w:lineRule="auto"/>
                    <w:rPr>
                      <w:rFonts w:ascii="Times New Roman" w:hAnsi="Times New Roman" w:cs="Times New Roman"/>
                    </w:rPr>
                  </w:pPr>
                  <w:r>
                    <w:rPr>
                      <w:rFonts w:ascii="Times New Roman" w:hAnsi="Times New Roman" w:cs="Times New Roman"/>
                    </w:rPr>
                    <w:t>Blog#1</w:t>
                  </w:r>
                </w:p>
              </w:tc>
              <w:tc>
                <w:tcPr>
                  <w:tcW w:w="1920" w:type="dxa"/>
                  <w:shd w:val="clear" w:color="auto" w:fill="8DB3E2" w:themeFill="text2" w:themeFillTint="66"/>
                </w:tcPr>
                <w:p w14:paraId="27EFC76B" w14:textId="7360034B" w:rsidR="00187302" w:rsidRDefault="000A05CF" w:rsidP="00187302">
                  <w:pPr>
                    <w:spacing w:after="240" w:line="312" w:lineRule="auto"/>
                    <w:rPr>
                      <w:rFonts w:ascii="Times New Roman" w:hAnsi="Times New Roman" w:cs="Times New Roman"/>
                    </w:rPr>
                  </w:pPr>
                  <w:r>
                    <w:rPr>
                      <w:rFonts w:ascii="Times New Roman" w:hAnsi="Times New Roman" w:cs="Times New Roman"/>
                    </w:rPr>
                    <w:t>10</w:t>
                  </w:r>
                </w:p>
              </w:tc>
              <w:tc>
                <w:tcPr>
                  <w:tcW w:w="1920" w:type="dxa"/>
                  <w:shd w:val="clear" w:color="auto" w:fill="8DB3E2" w:themeFill="text2" w:themeFillTint="66"/>
                </w:tcPr>
                <w:p w14:paraId="34C21F53" w14:textId="45E9848D" w:rsidR="00187302" w:rsidRDefault="000A05CF" w:rsidP="00187302">
                  <w:pPr>
                    <w:spacing w:after="240" w:line="312" w:lineRule="auto"/>
                    <w:rPr>
                      <w:rFonts w:ascii="Times New Roman" w:hAnsi="Times New Roman" w:cs="Times New Roman"/>
                    </w:rPr>
                  </w:pPr>
                  <w:r>
                    <w:rPr>
                      <w:rFonts w:ascii="Times New Roman" w:hAnsi="Times New Roman" w:cs="Times New Roman"/>
                    </w:rPr>
                    <w:t>April 21</w:t>
                  </w:r>
                </w:p>
              </w:tc>
            </w:tr>
          </w:tbl>
          <w:p w14:paraId="1DA57F73" w14:textId="77777777" w:rsidR="00187302" w:rsidRDefault="00187302" w:rsidP="00187302">
            <w:pPr>
              <w:spacing w:after="240" w:line="312" w:lineRule="auto"/>
              <w:rPr>
                <w:rFonts w:ascii="Times New Roman" w:hAnsi="Times New Roman" w:cs="Times New Roman"/>
              </w:rPr>
            </w:pPr>
          </w:p>
        </w:tc>
        <w:bookmarkStart w:id="26" w:name="_GoBack"/>
        <w:bookmarkEnd w:id="26"/>
      </w:tr>
    </w:tbl>
    <w:p w14:paraId="671FA07D" w14:textId="225B24E2" w:rsidR="00F01BEF" w:rsidRPr="009C22F6" w:rsidRDefault="00F01BEF" w:rsidP="00002360">
      <w:pPr>
        <w:spacing w:after="240" w:line="312" w:lineRule="auto"/>
        <w:ind w:firstLine="709"/>
        <w:rPr>
          <w:rFonts w:ascii="Times New Roman" w:hAnsi="Times New Roman" w:cs="Times New Roman"/>
        </w:rPr>
        <w:sectPr w:rsidR="00F01BEF" w:rsidRPr="009C22F6" w:rsidSect="006041D6">
          <w:pgSz w:w="11900" w:h="16840"/>
          <w:pgMar w:top="1418" w:right="1418" w:bottom="1418" w:left="1418" w:header="708" w:footer="708" w:gutter="0"/>
          <w:cols w:space="708"/>
          <w:docGrid w:linePitch="360"/>
        </w:sectPr>
      </w:pPr>
    </w:p>
    <w:p w14:paraId="715F93E4" w14:textId="1FB881C3" w:rsidR="00F01BEF" w:rsidRPr="0024358D" w:rsidRDefault="00F01BEF" w:rsidP="00984769">
      <w:pPr>
        <w:pStyle w:val="Heading1"/>
        <w:numPr>
          <w:ilvl w:val="0"/>
          <w:numId w:val="1"/>
        </w:numPr>
        <w:spacing w:after="240" w:line="312" w:lineRule="auto"/>
        <w:rPr>
          <w:rFonts w:ascii="Arial" w:hAnsi="Arial" w:cs="Arial"/>
          <w:color w:val="FF0000"/>
        </w:rPr>
      </w:pPr>
      <w:bookmarkStart w:id="27" w:name="_Toc383687818"/>
      <w:r w:rsidRPr="0024358D">
        <w:rPr>
          <w:rFonts w:ascii="Arial" w:hAnsi="Arial" w:cs="Arial"/>
          <w:color w:val="FF0000"/>
        </w:rPr>
        <w:lastRenderedPageBreak/>
        <w:t>Ecology-Recycling</w:t>
      </w:r>
      <w:bookmarkEnd w:id="27"/>
    </w:p>
    <w:p w14:paraId="1D940834" w14:textId="530B6BC3" w:rsidR="00E60DE8" w:rsidRPr="009C22F6" w:rsidRDefault="00E60DE8" w:rsidP="00002360">
      <w:pPr>
        <w:pStyle w:val="Heading2"/>
        <w:spacing w:after="240" w:afterAutospacing="0" w:line="312" w:lineRule="auto"/>
        <w:ind w:firstLine="709"/>
      </w:pPr>
      <w:bookmarkStart w:id="28" w:name="_Toc383687819"/>
      <w:r w:rsidRPr="009C22F6">
        <w:t>General</w:t>
      </w:r>
      <w:bookmarkEnd w:id="28"/>
    </w:p>
    <w:p w14:paraId="65CEB025" w14:textId="1F4D2A10" w:rsidR="00F01BEF" w:rsidRPr="009C22F6" w:rsidRDefault="001C1159" w:rsidP="00002360">
      <w:pPr>
        <w:spacing w:after="240" w:line="312" w:lineRule="auto"/>
        <w:ind w:firstLine="709"/>
        <w:rPr>
          <w:rFonts w:ascii="Times New Roman" w:hAnsi="Times New Roman" w:cs="Times New Roman"/>
        </w:rPr>
      </w:pPr>
      <w:r>
        <w:rPr>
          <w:rFonts w:ascii="Times New Roman" w:hAnsi="Times New Roman" w:cs="Times New Roman"/>
          <w:noProof/>
        </w:rPr>
        <w:drawing>
          <wp:anchor distT="0" distB="0" distL="114300" distR="114300" simplePos="0" relativeHeight="251665408" behindDoc="0" locked="0" layoutInCell="1" allowOverlap="1" wp14:anchorId="4B48A198" wp14:editId="7C8D74D2">
            <wp:simplePos x="0" y="0"/>
            <wp:positionH relativeFrom="margin">
              <wp:align>left</wp:align>
            </wp:positionH>
            <wp:positionV relativeFrom="margin">
              <wp:align>top</wp:align>
            </wp:positionV>
            <wp:extent cx="2554605" cy="1836420"/>
            <wp:effectExtent l="0" t="0" r="1079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13">
                      <a:extLst>
                        <a:ext uri="{28A0092B-C50C-407E-A947-70E740481C1C}">
                          <a14:useLocalDpi xmlns:a14="http://schemas.microsoft.com/office/drawing/2010/main" val="0"/>
                        </a:ext>
                      </a:extLst>
                    </a:blip>
                    <a:stretch>
                      <a:fillRect/>
                    </a:stretch>
                  </pic:blipFill>
                  <pic:spPr>
                    <a:xfrm>
                      <a:off x="0" y="0"/>
                      <a:ext cx="2554605" cy="1836420"/>
                    </a:xfrm>
                    <a:prstGeom prst="rect">
                      <a:avLst/>
                    </a:prstGeom>
                  </pic:spPr>
                </pic:pic>
              </a:graphicData>
            </a:graphic>
          </wp:anchor>
        </w:drawing>
      </w:r>
      <w:r w:rsidR="00F01BEF" w:rsidRPr="009C22F6">
        <w:rPr>
          <w:rFonts w:ascii="Times New Roman" w:hAnsi="Times New Roman" w:cs="Times New Roman"/>
        </w:rPr>
        <w:t>Recycling is the process of converting waste materials into new materials and objects. It is an alternative to "conventional" waste disposal that can save material and help lower greenhouse gas emissions (compared to plastic production</w:t>
      </w:r>
      <w:proofErr w:type="gramStart"/>
      <w:r w:rsidR="00F01BEF" w:rsidRPr="009C22F6">
        <w:rPr>
          <w:rFonts w:ascii="Times New Roman" w:hAnsi="Times New Roman" w:cs="Times New Roman"/>
        </w:rPr>
        <w:t>,[</w:t>
      </w:r>
      <w:proofErr w:type="gramEnd"/>
      <w:r w:rsidR="00F01BEF" w:rsidRPr="009C22F6">
        <w:rPr>
          <w:rFonts w:ascii="Times New Roman" w:hAnsi="Times New Roman" w:cs="Times New Roman"/>
        </w:rPr>
        <w:t>1][2] for example). Recycling can prevent the waste of potentially useful materials and reduce the consumption of fresh raw materials, thereby reducing: energy usage, air pollution (from incineration), and water pollution (from landfilling).</w:t>
      </w:r>
    </w:p>
    <w:p w14:paraId="45485AD3" w14:textId="77777777" w:rsidR="00F01BEF" w:rsidRPr="009C22F6" w:rsidRDefault="00F01BEF" w:rsidP="00002360">
      <w:pPr>
        <w:spacing w:after="240" w:line="312" w:lineRule="auto"/>
        <w:ind w:firstLine="709"/>
        <w:rPr>
          <w:rFonts w:ascii="Times New Roman" w:hAnsi="Times New Roman" w:cs="Times New Roman"/>
        </w:rPr>
      </w:pPr>
    </w:p>
    <w:p w14:paraId="03D13343" w14:textId="77777777" w:rsidR="00F01BEF" w:rsidRPr="009C22F6" w:rsidRDefault="00F01BEF" w:rsidP="00002360">
      <w:pPr>
        <w:spacing w:after="240" w:line="312" w:lineRule="auto"/>
        <w:ind w:firstLine="709"/>
        <w:rPr>
          <w:rFonts w:ascii="Times New Roman" w:hAnsi="Times New Roman" w:cs="Times New Roman"/>
        </w:rPr>
      </w:pPr>
      <w:r w:rsidRPr="009C22F6">
        <w:rPr>
          <w:rFonts w:ascii="Times New Roman" w:hAnsi="Times New Roman" w:cs="Times New Roman"/>
        </w:rPr>
        <w:t>Recycling is a key component of modern waste reduction and is the third component of the "Reduce, Reuse, and Recycle" waste hierarchy</w:t>
      </w:r>
      <w:proofErr w:type="gramStart"/>
      <w:r w:rsidRPr="009C22F6">
        <w:rPr>
          <w:rFonts w:ascii="Times New Roman" w:hAnsi="Times New Roman" w:cs="Times New Roman"/>
        </w:rPr>
        <w:t>.[</w:t>
      </w:r>
      <w:proofErr w:type="gramEnd"/>
      <w:r w:rsidRPr="009C22F6">
        <w:rPr>
          <w:rFonts w:ascii="Times New Roman" w:hAnsi="Times New Roman" w:cs="Times New Roman"/>
        </w:rPr>
        <w:t>3][4]</w:t>
      </w:r>
    </w:p>
    <w:p w14:paraId="0BA84651" w14:textId="77777777" w:rsidR="00F01BEF" w:rsidRPr="009C22F6" w:rsidRDefault="00F01BEF" w:rsidP="00002360">
      <w:pPr>
        <w:spacing w:after="240" w:line="312" w:lineRule="auto"/>
        <w:ind w:firstLine="709"/>
        <w:rPr>
          <w:rFonts w:ascii="Times New Roman" w:hAnsi="Times New Roman" w:cs="Times New Roman"/>
        </w:rPr>
      </w:pPr>
    </w:p>
    <w:p w14:paraId="519E5503" w14:textId="77777777" w:rsidR="00F01BEF" w:rsidRPr="009C22F6" w:rsidRDefault="00F01BEF" w:rsidP="00002360">
      <w:pPr>
        <w:spacing w:after="240" w:line="312" w:lineRule="auto"/>
        <w:ind w:firstLine="709"/>
        <w:rPr>
          <w:rFonts w:ascii="Times New Roman" w:hAnsi="Times New Roman" w:cs="Times New Roman"/>
        </w:rPr>
      </w:pPr>
      <w:r w:rsidRPr="009C22F6">
        <w:rPr>
          <w:rFonts w:ascii="Times New Roman" w:hAnsi="Times New Roman" w:cs="Times New Roman"/>
        </w:rPr>
        <w:t>There are some ISO standards related to recycling such as ISO 15270:2008 for plastics waste and ISO 14001:2004 for environmental management control of recycling practice.</w:t>
      </w:r>
    </w:p>
    <w:p w14:paraId="423027C9" w14:textId="77777777" w:rsidR="00F01BEF" w:rsidRPr="009C22F6" w:rsidRDefault="00F01BEF" w:rsidP="00002360">
      <w:pPr>
        <w:spacing w:after="240" w:line="312" w:lineRule="auto"/>
        <w:ind w:firstLine="709"/>
        <w:rPr>
          <w:rFonts w:ascii="Times New Roman" w:hAnsi="Times New Roman" w:cs="Times New Roman"/>
        </w:rPr>
      </w:pPr>
    </w:p>
    <w:p w14:paraId="4C731FBD" w14:textId="77777777" w:rsidR="00F01BEF" w:rsidRPr="009C22F6" w:rsidRDefault="00F01BEF" w:rsidP="00002360">
      <w:pPr>
        <w:spacing w:after="240" w:line="312" w:lineRule="auto"/>
        <w:ind w:firstLine="709"/>
        <w:rPr>
          <w:rFonts w:ascii="Times New Roman" w:hAnsi="Times New Roman" w:cs="Times New Roman"/>
        </w:rPr>
      </w:pPr>
      <w:r w:rsidRPr="009C22F6">
        <w:rPr>
          <w:rFonts w:ascii="Times New Roman" w:hAnsi="Times New Roman" w:cs="Times New Roman"/>
        </w:rPr>
        <w:t>Recyclable materials include many kinds of glass, paper, and cardboard, metal, plastic, tires, textiles, and electronics. The composting or other reuse of biodegradable waste—such as food or garden waste—is also considered recycling</w:t>
      </w:r>
      <w:proofErr w:type="gramStart"/>
      <w:r w:rsidRPr="009C22F6">
        <w:rPr>
          <w:rFonts w:ascii="Times New Roman" w:hAnsi="Times New Roman" w:cs="Times New Roman"/>
        </w:rPr>
        <w:t>.[</w:t>
      </w:r>
      <w:proofErr w:type="gramEnd"/>
      <w:r w:rsidRPr="009C22F6">
        <w:rPr>
          <w:rFonts w:ascii="Times New Roman" w:hAnsi="Times New Roman" w:cs="Times New Roman"/>
        </w:rPr>
        <w:t>2] Materials to be recycled are either brought to a collection center or picked up from the curbside, then sorted, cleaned, and reprocessed into new materials destined for manufacturing.</w:t>
      </w:r>
    </w:p>
    <w:p w14:paraId="779567B4" w14:textId="77777777" w:rsidR="00F01BEF" w:rsidRPr="009C22F6" w:rsidRDefault="00F01BEF" w:rsidP="00002360">
      <w:pPr>
        <w:spacing w:after="240" w:line="312" w:lineRule="auto"/>
        <w:ind w:firstLine="709"/>
        <w:rPr>
          <w:rFonts w:ascii="Times New Roman" w:hAnsi="Times New Roman" w:cs="Times New Roman"/>
        </w:rPr>
      </w:pPr>
    </w:p>
    <w:p w14:paraId="2E4B1ACF" w14:textId="77777777" w:rsidR="00E60DE8" w:rsidRPr="009C22F6" w:rsidRDefault="00F01BEF" w:rsidP="00002360">
      <w:pPr>
        <w:spacing w:after="240" w:line="312" w:lineRule="auto"/>
        <w:ind w:firstLine="709"/>
        <w:rPr>
          <w:rFonts w:ascii="Times New Roman" w:hAnsi="Times New Roman" w:cs="Times New Roman"/>
        </w:rPr>
        <w:sectPr w:rsidR="00E60DE8" w:rsidRPr="009C22F6" w:rsidSect="006041D6">
          <w:pgSz w:w="11900" w:h="16840"/>
          <w:pgMar w:top="1418" w:right="1418" w:bottom="1418" w:left="1418" w:header="708" w:footer="708" w:gutter="0"/>
          <w:cols w:space="708"/>
          <w:docGrid w:linePitch="360"/>
        </w:sectPr>
      </w:pPr>
      <w:r w:rsidRPr="009C22F6">
        <w:rPr>
          <w:rFonts w:ascii="Times New Roman" w:hAnsi="Times New Roman" w:cs="Times New Roman"/>
        </w:rPr>
        <w:t xml:space="preserve">In the strictest sense, recycling of a material would produce a fresh supply of the same material—for example, used office paper would be converted into new office paper or used polystyrene foam into new polystyrene. However, this is often difficult or too expensive (compared with producing the same product from raw materials or other sources), so "recycling" of many products or materials involves their reuse in producing different materials (for example, paperboard) instead. Another form of recycling is the salvage of certain materials from complex products, either due to their intrinsic value (such as lead from </w:t>
      </w:r>
      <w:r w:rsidRPr="009C22F6">
        <w:rPr>
          <w:rFonts w:ascii="Times New Roman" w:hAnsi="Times New Roman" w:cs="Times New Roman"/>
        </w:rPr>
        <w:lastRenderedPageBreak/>
        <w:t>car batteries, or gold from circuit boards), or due to their hazardous nature (e.g., removal and reuse of mercury from thermometers and thermostats).</w:t>
      </w:r>
    </w:p>
    <w:p w14:paraId="3751A8B2" w14:textId="77777777" w:rsidR="00E60DE8" w:rsidRPr="009C22F6" w:rsidRDefault="00E60DE8" w:rsidP="00002360">
      <w:pPr>
        <w:pStyle w:val="Heading2"/>
        <w:spacing w:after="240" w:afterAutospacing="0" w:line="312" w:lineRule="auto"/>
        <w:ind w:firstLine="709"/>
      </w:pPr>
      <w:bookmarkStart w:id="29" w:name="_Toc383687820"/>
      <w:r w:rsidRPr="009C22F6">
        <w:lastRenderedPageBreak/>
        <w:t>Origins</w:t>
      </w:r>
      <w:bookmarkEnd w:id="29"/>
    </w:p>
    <w:p w14:paraId="52C17939" w14:textId="77777777" w:rsidR="00E60DE8" w:rsidRPr="009C22F6" w:rsidRDefault="00E60DE8" w:rsidP="00002360">
      <w:pPr>
        <w:spacing w:after="240" w:line="312" w:lineRule="auto"/>
        <w:ind w:firstLine="709"/>
        <w:rPr>
          <w:rFonts w:ascii="Times New Roman" w:hAnsi="Times New Roman" w:cs="Times New Roman"/>
        </w:rPr>
      </w:pPr>
      <w:r w:rsidRPr="009C22F6">
        <w:rPr>
          <w:rFonts w:ascii="Times New Roman" w:hAnsi="Times New Roman" w:cs="Times New Roman"/>
        </w:rPr>
        <w:t>Recycling has been a common practice for most of human history, with recorded advocates as far back as Plato in the fourth century BC</w:t>
      </w:r>
      <w:proofErr w:type="gramStart"/>
      <w:r w:rsidRPr="009C22F6">
        <w:rPr>
          <w:rFonts w:ascii="Times New Roman" w:hAnsi="Times New Roman" w:cs="Times New Roman"/>
        </w:rPr>
        <w:t>.[</w:t>
      </w:r>
      <w:proofErr w:type="gramEnd"/>
      <w:r w:rsidRPr="009C22F6">
        <w:rPr>
          <w:rFonts w:ascii="Times New Roman" w:hAnsi="Times New Roman" w:cs="Times New Roman"/>
        </w:rPr>
        <w:t>citation needed] During periods when resources were scarce and hard to come by, archaeological studies of ancient waste dumps show less household waste (such as ash, broken tools, and pottery)—implying more waste was being recycled in the absence of new material.[5]</w:t>
      </w:r>
    </w:p>
    <w:p w14:paraId="63546143" w14:textId="77777777" w:rsidR="00E60DE8" w:rsidRPr="009C22F6" w:rsidRDefault="00E60DE8" w:rsidP="00002360">
      <w:pPr>
        <w:spacing w:after="240" w:line="312" w:lineRule="auto"/>
        <w:ind w:firstLine="709"/>
        <w:rPr>
          <w:rFonts w:ascii="Times New Roman" w:hAnsi="Times New Roman" w:cs="Times New Roman"/>
        </w:rPr>
      </w:pPr>
    </w:p>
    <w:p w14:paraId="37243436" w14:textId="77777777" w:rsidR="00E60DE8" w:rsidRPr="009C22F6" w:rsidRDefault="00E60DE8" w:rsidP="00002360">
      <w:pPr>
        <w:spacing w:after="240" w:line="312" w:lineRule="auto"/>
        <w:ind w:firstLine="709"/>
        <w:rPr>
          <w:rFonts w:ascii="Times New Roman" w:hAnsi="Times New Roman" w:cs="Times New Roman"/>
        </w:rPr>
      </w:pPr>
      <w:r w:rsidRPr="009C22F6">
        <w:rPr>
          <w:rFonts w:ascii="Times New Roman" w:hAnsi="Times New Roman" w:cs="Times New Roman"/>
        </w:rPr>
        <w:t>In pre-industrial times, there is evidence of scrap bronze and other metals being collected in Europe and melted down for perpetual reuse</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6] Paper recycling was first recorded in 1031 when Japanese shops sold </w:t>
      </w:r>
      <w:proofErr w:type="spellStart"/>
      <w:r w:rsidRPr="009C22F6">
        <w:rPr>
          <w:rFonts w:ascii="Times New Roman" w:hAnsi="Times New Roman" w:cs="Times New Roman"/>
        </w:rPr>
        <w:t>repulped</w:t>
      </w:r>
      <w:proofErr w:type="spellEnd"/>
      <w:r w:rsidRPr="009C22F6">
        <w:rPr>
          <w:rFonts w:ascii="Times New Roman" w:hAnsi="Times New Roman" w:cs="Times New Roman"/>
        </w:rPr>
        <w:t xml:space="preserve"> paper.[7][8] In Britain dust and ash from wood and coal fires was collected by "dustmen" and </w:t>
      </w:r>
      <w:proofErr w:type="spellStart"/>
      <w:r w:rsidRPr="009C22F6">
        <w:rPr>
          <w:rFonts w:ascii="Times New Roman" w:hAnsi="Times New Roman" w:cs="Times New Roman"/>
        </w:rPr>
        <w:t>downcycled</w:t>
      </w:r>
      <w:proofErr w:type="spellEnd"/>
      <w:r w:rsidRPr="009C22F6">
        <w:rPr>
          <w:rFonts w:ascii="Times New Roman" w:hAnsi="Times New Roman" w:cs="Times New Roman"/>
        </w:rPr>
        <w:t xml:space="preserve"> as a base material used in brick making. The main driver for these types of recycling was the economic advantage of obtaining recycled feedstock instead of acquiring virgin material, as well as a lack of public waste removal in ever more densely populated areas</w:t>
      </w:r>
      <w:proofErr w:type="gramStart"/>
      <w:r w:rsidRPr="009C22F6">
        <w:rPr>
          <w:rFonts w:ascii="Times New Roman" w:hAnsi="Times New Roman" w:cs="Times New Roman"/>
        </w:rPr>
        <w:t>.[</w:t>
      </w:r>
      <w:proofErr w:type="gramEnd"/>
      <w:r w:rsidRPr="009C22F6">
        <w:rPr>
          <w:rFonts w:ascii="Times New Roman" w:hAnsi="Times New Roman" w:cs="Times New Roman"/>
        </w:rPr>
        <w:t>5] In 1813, Benjamin Law developed the process of turning rags into "shoddy" and "</w:t>
      </w:r>
      <w:proofErr w:type="spellStart"/>
      <w:r w:rsidRPr="009C22F6">
        <w:rPr>
          <w:rFonts w:ascii="Times New Roman" w:hAnsi="Times New Roman" w:cs="Times New Roman"/>
        </w:rPr>
        <w:t>mungo</w:t>
      </w:r>
      <w:proofErr w:type="spellEnd"/>
      <w:r w:rsidRPr="009C22F6">
        <w:rPr>
          <w:rFonts w:ascii="Times New Roman" w:hAnsi="Times New Roman" w:cs="Times New Roman"/>
        </w:rPr>
        <w:t xml:space="preserve">" wool in </w:t>
      </w:r>
      <w:proofErr w:type="spellStart"/>
      <w:r w:rsidRPr="009C22F6">
        <w:rPr>
          <w:rFonts w:ascii="Times New Roman" w:hAnsi="Times New Roman" w:cs="Times New Roman"/>
        </w:rPr>
        <w:t>Batley</w:t>
      </w:r>
      <w:proofErr w:type="spellEnd"/>
      <w:r w:rsidRPr="009C22F6">
        <w:rPr>
          <w:rFonts w:ascii="Times New Roman" w:hAnsi="Times New Roman" w:cs="Times New Roman"/>
        </w:rPr>
        <w:t xml:space="preserve">, Yorkshire. This material combined recycled fibers with virgin wool. The West Yorkshire shoddy industry in towns such as </w:t>
      </w:r>
      <w:proofErr w:type="spellStart"/>
      <w:r w:rsidRPr="009C22F6">
        <w:rPr>
          <w:rFonts w:ascii="Times New Roman" w:hAnsi="Times New Roman" w:cs="Times New Roman"/>
        </w:rPr>
        <w:t>Batley</w:t>
      </w:r>
      <w:proofErr w:type="spellEnd"/>
      <w:r w:rsidRPr="009C22F6">
        <w:rPr>
          <w:rFonts w:ascii="Times New Roman" w:hAnsi="Times New Roman" w:cs="Times New Roman"/>
        </w:rPr>
        <w:t xml:space="preserve"> and Dewsbury lasted from the early 19th century to at least 1914.</w:t>
      </w:r>
    </w:p>
    <w:p w14:paraId="02F3D28A" w14:textId="77777777" w:rsidR="00E60DE8" w:rsidRPr="009C22F6" w:rsidRDefault="00E60DE8" w:rsidP="00002360">
      <w:pPr>
        <w:spacing w:after="240" w:line="312" w:lineRule="auto"/>
        <w:ind w:firstLine="709"/>
        <w:rPr>
          <w:rFonts w:ascii="Times New Roman" w:hAnsi="Times New Roman" w:cs="Times New Roman"/>
        </w:rPr>
      </w:pPr>
    </w:p>
    <w:p w14:paraId="5EE0A038" w14:textId="77777777" w:rsidR="00E60DE8" w:rsidRPr="009C22F6" w:rsidRDefault="00E60DE8" w:rsidP="00002360">
      <w:pPr>
        <w:spacing w:after="240" w:line="312" w:lineRule="auto"/>
        <w:ind w:firstLine="709"/>
        <w:rPr>
          <w:rFonts w:ascii="Times New Roman" w:hAnsi="Times New Roman" w:cs="Times New Roman"/>
        </w:rPr>
      </w:pPr>
      <w:r w:rsidRPr="009C22F6">
        <w:rPr>
          <w:rFonts w:ascii="Times New Roman" w:hAnsi="Times New Roman" w:cs="Times New Roman"/>
        </w:rPr>
        <w:t xml:space="preserve">Industrialization spurred demand for affordable materials; aside from rags, ferrous scrap metals were </w:t>
      </w:r>
      <w:proofErr w:type="gramStart"/>
      <w:r w:rsidRPr="009C22F6">
        <w:rPr>
          <w:rFonts w:ascii="Times New Roman" w:hAnsi="Times New Roman" w:cs="Times New Roman"/>
        </w:rPr>
        <w:t>coveted</w:t>
      </w:r>
      <w:proofErr w:type="gramEnd"/>
      <w:r w:rsidRPr="009C22F6">
        <w:rPr>
          <w:rFonts w:ascii="Times New Roman" w:hAnsi="Times New Roman" w:cs="Times New Roman"/>
        </w:rPr>
        <w:t xml:space="preserve"> as they were cheaper to acquire than virgin ore. Railroads both purchased and sold scrap metal in the 19th century, and the growing steel and automobile industries purchased scrap in the early 20th century. Many secondary goods were collected, processed and sold by peddlers who scoured dumps and city streets for discarded machinery, pots, pans, and other sources of metal. By World War I, thousands of such peddlers roamed the streets of American cities, taking advantage of market forces to recycle post-consumer materials back into industrial production</w:t>
      </w:r>
      <w:proofErr w:type="gramStart"/>
      <w:r w:rsidRPr="009C22F6">
        <w:rPr>
          <w:rFonts w:ascii="Times New Roman" w:hAnsi="Times New Roman" w:cs="Times New Roman"/>
        </w:rPr>
        <w:t>.[</w:t>
      </w:r>
      <w:proofErr w:type="gramEnd"/>
      <w:r w:rsidRPr="009C22F6">
        <w:rPr>
          <w:rFonts w:ascii="Times New Roman" w:hAnsi="Times New Roman" w:cs="Times New Roman"/>
        </w:rPr>
        <w:t>9]</w:t>
      </w:r>
    </w:p>
    <w:p w14:paraId="6A6F6500" w14:textId="77777777" w:rsidR="00E60DE8" w:rsidRPr="009C22F6" w:rsidRDefault="00E60DE8" w:rsidP="00002360">
      <w:pPr>
        <w:spacing w:after="240" w:line="312" w:lineRule="auto"/>
        <w:ind w:firstLine="709"/>
        <w:rPr>
          <w:rFonts w:ascii="Times New Roman" w:hAnsi="Times New Roman" w:cs="Times New Roman"/>
        </w:rPr>
      </w:pPr>
    </w:p>
    <w:p w14:paraId="2B3D4968" w14:textId="77777777" w:rsidR="00E60DE8" w:rsidRPr="009C22F6" w:rsidRDefault="00E60DE8" w:rsidP="00002360">
      <w:pPr>
        <w:spacing w:after="240" w:line="312" w:lineRule="auto"/>
        <w:ind w:firstLine="709"/>
        <w:rPr>
          <w:rFonts w:ascii="Times New Roman" w:hAnsi="Times New Roman" w:cs="Times New Roman"/>
        </w:rPr>
        <w:sectPr w:rsidR="00E60DE8" w:rsidRPr="009C22F6" w:rsidSect="006041D6">
          <w:pgSz w:w="11900" w:h="16840"/>
          <w:pgMar w:top="1418" w:right="1418" w:bottom="1418" w:left="1418" w:header="708" w:footer="708" w:gutter="0"/>
          <w:cols w:space="708"/>
          <w:docGrid w:linePitch="360"/>
        </w:sectPr>
      </w:pPr>
      <w:r w:rsidRPr="009C22F6">
        <w:rPr>
          <w:rFonts w:ascii="Times New Roman" w:hAnsi="Times New Roman" w:cs="Times New Roman"/>
        </w:rPr>
        <w:t>Beverage bottles were recycled with a refundable deposit at some drink manufacturers in Great Britain and Ireland around 1800, notably Schweppes</w:t>
      </w:r>
      <w:proofErr w:type="gramStart"/>
      <w:r w:rsidRPr="009C22F6">
        <w:rPr>
          <w:rFonts w:ascii="Times New Roman" w:hAnsi="Times New Roman" w:cs="Times New Roman"/>
        </w:rPr>
        <w:t>.[</w:t>
      </w:r>
      <w:proofErr w:type="gramEnd"/>
      <w:r w:rsidRPr="009C22F6">
        <w:rPr>
          <w:rFonts w:ascii="Times New Roman" w:hAnsi="Times New Roman" w:cs="Times New Roman"/>
        </w:rPr>
        <w:t>10] An official recycling system with refundable deposits was established in Sweden for bottles in 1884 and aluminum beverage cans in 1982; the law led to a recycling rate for beverage containers of 84–99 percent depending on type, and a glass bottle can be refilled over 20 times on average.</w:t>
      </w:r>
    </w:p>
    <w:p w14:paraId="1BDA6D04" w14:textId="2594F298" w:rsidR="00E60DE8" w:rsidRPr="009C22F6" w:rsidRDefault="00E60DE8" w:rsidP="00002360">
      <w:pPr>
        <w:pStyle w:val="Heading2"/>
        <w:spacing w:after="240" w:afterAutospacing="0" w:line="312" w:lineRule="auto"/>
        <w:ind w:firstLine="709"/>
      </w:pPr>
      <w:bookmarkStart w:id="30" w:name="_Toc383687821"/>
      <w:r w:rsidRPr="009C22F6">
        <w:lastRenderedPageBreak/>
        <w:t>Wartime</w:t>
      </w:r>
      <w:bookmarkEnd w:id="30"/>
    </w:p>
    <w:p w14:paraId="4A41D0CE" w14:textId="77777777" w:rsidR="00E60DE8" w:rsidRPr="009C22F6" w:rsidRDefault="00E60DE8" w:rsidP="00002360">
      <w:pPr>
        <w:spacing w:after="240" w:line="312" w:lineRule="auto"/>
        <w:ind w:firstLine="709"/>
        <w:rPr>
          <w:rFonts w:ascii="Times New Roman" w:hAnsi="Times New Roman" w:cs="Times New Roman"/>
        </w:rPr>
      </w:pPr>
      <w:r w:rsidRPr="009C22F6">
        <w:rPr>
          <w:rFonts w:ascii="Times New Roman" w:hAnsi="Times New Roman" w:cs="Times New Roman"/>
        </w:rPr>
        <w:t xml:space="preserve">New chemical industries created in the late 19th century both invented new materials (e.g. Bakelite [1907]) and promised to transform valueless into valuable materials. Proverbially, you could not make a silk purse of a sow's ear—until the US firm </w:t>
      </w:r>
      <w:proofErr w:type="spellStart"/>
      <w:r w:rsidRPr="009C22F6">
        <w:rPr>
          <w:rFonts w:ascii="Times New Roman" w:hAnsi="Times New Roman" w:cs="Times New Roman"/>
        </w:rPr>
        <w:t>Arhur</w:t>
      </w:r>
      <w:proofErr w:type="spellEnd"/>
      <w:r w:rsidRPr="009C22F6">
        <w:rPr>
          <w:rFonts w:ascii="Times New Roman" w:hAnsi="Times New Roman" w:cs="Times New Roman"/>
        </w:rPr>
        <w:t xml:space="preserve"> D. Little published in 1921 "On the Making of Silk Purses from Sows' Ears", its research proving that when "chemistry puts on overalls and gets down to business ... new values appear. New and better paths are opened to reach the goals desired."[11]</w:t>
      </w:r>
    </w:p>
    <w:p w14:paraId="59F43E2F" w14:textId="77777777" w:rsidR="00E60DE8" w:rsidRPr="009C22F6" w:rsidRDefault="00E60DE8" w:rsidP="00002360">
      <w:pPr>
        <w:spacing w:after="240" w:line="312" w:lineRule="auto"/>
        <w:ind w:firstLine="709"/>
        <w:rPr>
          <w:rFonts w:ascii="Times New Roman" w:hAnsi="Times New Roman" w:cs="Times New Roman"/>
        </w:rPr>
      </w:pPr>
    </w:p>
    <w:p w14:paraId="3E429B84" w14:textId="77777777" w:rsidR="00E60DE8" w:rsidRPr="009C22F6" w:rsidRDefault="00E60DE8" w:rsidP="00002360">
      <w:pPr>
        <w:spacing w:after="240" w:line="312" w:lineRule="auto"/>
        <w:ind w:firstLine="709"/>
        <w:rPr>
          <w:rFonts w:ascii="Times New Roman" w:hAnsi="Times New Roman" w:cs="Times New Roman"/>
        </w:rPr>
        <w:sectPr w:rsidR="00E60DE8" w:rsidRPr="009C22F6" w:rsidSect="006041D6">
          <w:pgSz w:w="11900" w:h="16840"/>
          <w:pgMar w:top="1418" w:right="1418" w:bottom="1418" w:left="1418" w:header="708" w:footer="708" w:gutter="0"/>
          <w:cols w:space="708"/>
          <w:docGrid w:linePitch="360"/>
        </w:sectPr>
      </w:pPr>
      <w:r w:rsidRPr="009C22F6">
        <w:rPr>
          <w:rFonts w:ascii="Times New Roman" w:hAnsi="Times New Roman" w:cs="Times New Roman"/>
        </w:rPr>
        <w:t>Recycling (or "salvage", as it was then usually known) was a major issue for governments throughout World War II. Financial constraints and significant material shortages due to war efforts made it necessary for countries to reuse goods and recycle materials</w:t>
      </w:r>
      <w:proofErr w:type="gramStart"/>
      <w:r w:rsidRPr="009C22F6">
        <w:rPr>
          <w:rFonts w:ascii="Times New Roman" w:hAnsi="Times New Roman" w:cs="Times New Roman"/>
        </w:rPr>
        <w:t>.[</w:t>
      </w:r>
      <w:proofErr w:type="gramEnd"/>
      <w:r w:rsidRPr="009C22F6">
        <w:rPr>
          <w:rFonts w:ascii="Times New Roman" w:hAnsi="Times New Roman" w:cs="Times New Roman"/>
        </w:rPr>
        <w:t>12] These resource shortages caused by the world wars, and other such world-changing occurrences, greatly encouraged recycling.[13] The struggles of war claimed much of the material resources available, leaving little for the civilian population.[12] It became necessary for most homes to recycle their waste, as recycling offered an extra source of materials allowing people to make the most of what was available to them. Recycling household materials meant more resources for war efforts and a better chance of victory</w:t>
      </w:r>
      <w:proofErr w:type="gramStart"/>
      <w:r w:rsidRPr="009C22F6">
        <w:rPr>
          <w:rFonts w:ascii="Times New Roman" w:hAnsi="Times New Roman" w:cs="Times New Roman"/>
        </w:rPr>
        <w:t>.[</w:t>
      </w:r>
      <w:proofErr w:type="gramEnd"/>
      <w:r w:rsidRPr="009C22F6">
        <w:rPr>
          <w:rFonts w:ascii="Times New Roman" w:hAnsi="Times New Roman" w:cs="Times New Roman"/>
        </w:rPr>
        <w:t>12] Massive government promotion campaigns, such as the National Salvage Campaign in Britain and the Salvage for Victory campaign in the United States, were carried out on the home front in every combative nation, urging citizens to donate metal, paper, rags, and rubber as a matter of patriotism.</w:t>
      </w:r>
    </w:p>
    <w:p w14:paraId="1C273152" w14:textId="0456CE0A" w:rsidR="009C22F6" w:rsidRPr="0024358D" w:rsidRDefault="009C22F6" w:rsidP="00984769">
      <w:pPr>
        <w:pStyle w:val="Heading1"/>
        <w:numPr>
          <w:ilvl w:val="0"/>
          <w:numId w:val="1"/>
        </w:numPr>
        <w:spacing w:after="240" w:line="312" w:lineRule="auto"/>
        <w:rPr>
          <w:rFonts w:ascii="Arial" w:hAnsi="Arial" w:cs="Arial"/>
          <w:color w:val="FF0000"/>
          <w:sz w:val="34"/>
          <w:szCs w:val="34"/>
        </w:rPr>
      </w:pPr>
      <w:bookmarkStart w:id="31" w:name="_Toc383687822"/>
      <w:r w:rsidRPr="0024358D">
        <w:rPr>
          <w:rFonts w:ascii="Arial" w:hAnsi="Arial" w:cs="Arial"/>
          <w:color w:val="FF0000"/>
          <w:sz w:val="34"/>
          <w:szCs w:val="34"/>
        </w:rPr>
        <w:lastRenderedPageBreak/>
        <w:t>Ecology-Greenpeace</w:t>
      </w:r>
      <w:bookmarkEnd w:id="31"/>
    </w:p>
    <w:p w14:paraId="269BCD30" w14:textId="33F0B200" w:rsidR="009C22F6" w:rsidRPr="009C22F6" w:rsidRDefault="009C22F6" w:rsidP="00002360">
      <w:pPr>
        <w:pStyle w:val="Heading2"/>
        <w:spacing w:after="240" w:afterAutospacing="0" w:line="312" w:lineRule="auto"/>
        <w:ind w:firstLine="709"/>
      </w:pPr>
      <w:bookmarkStart w:id="32" w:name="_Toc383687823"/>
      <w:r w:rsidRPr="009C22F6">
        <w:t>General</w:t>
      </w:r>
      <w:bookmarkEnd w:id="32"/>
    </w:p>
    <w:p w14:paraId="3AE8084C" w14:textId="77777777" w:rsidR="009C22F6" w:rsidRPr="009C22F6" w:rsidRDefault="009C22F6" w:rsidP="00002360">
      <w:pPr>
        <w:spacing w:after="240" w:line="312" w:lineRule="auto"/>
        <w:ind w:firstLine="709"/>
        <w:rPr>
          <w:rFonts w:ascii="Times New Roman" w:hAnsi="Times New Roman" w:cs="Times New Roman"/>
        </w:rPr>
      </w:pPr>
      <w:r w:rsidRPr="009C22F6">
        <w:rPr>
          <w:rFonts w:ascii="Times New Roman" w:hAnsi="Times New Roman" w:cs="Times New Roman"/>
        </w:rPr>
        <w:t>Greenpeace is a non-</w:t>
      </w:r>
      <w:proofErr w:type="gramStart"/>
      <w:r w:rsidRPr="009C22F6">
        <w:rPr>
          <w:rFonts w:ascii="Times New Roman" w:hAnsi="Times New Roman" w:cs="Times New Roman"/>
        </w:rPr>
        <w:t>governmental[</w:t>
      </w:r>
      <w:proofErr w:type="gramEnd"/>
      <w:r w:rsidRPr="009C22F6">
        <w:rPr>
          <w:rFonts w:ascii="Times New Roman" w:hAnsi="Times New Roman" w:cs="Times New Roman"/>
        </w:rPr>
        <w:t xml:space="preserve">3] environmental organization with offices in over 40 countries and with an international coordinating body in Amsterdam, the Netherlands.[4] Greenpeace was founded by Irving Stowe and Dorothy Stowe, Canadian and US ex-pat environmental activists in 1971. Greenpeace states its goal is to "ensure the ability of the Earth to nurture life in all its diversity"[5] and focuses its campaigning on worldwide issues such as climate change, deforestation, overfishing, commercial whaling, genetic engineering, and anti-nuclear issues. It uses direct action, lobbying, research, and </w:t>
      </w:r>
      <w:proofErr w:type="spellStart"/>
      <w:proofErr w:type="gramStart"/>
      <w:r w:rsidRPr="009C22F6">
        <w:rPr>
          <w:rFonts w:ascii="Times New Roman" w:hAnsi="Times New Roman" w:cs="Times New Roman"/>
        </w:rPr>
        <w:t>ecotage</w:t>
      </w:r>
      <w:proofErr w:type="spellEnd"/>
      <w:r w:rsidRPr="009C22F6">
        <w:rPr>
          <w:rFonts w:ascii="Times New Roman" w:hAnsi="Times New Roman" w:cs="Times New Roman"/>
        </w:rPr>
        <w:t>[</w:t>
      </w:r>
      <w:proofErr w:type="gramEnd"/>
      <w:r w:rsidRPr="009C22F6">
        <w:rPr>
          <w:rFonts w:ascii="Times New Roman" w:hAnsi="Times New Roman" w:cs="Times New Roman"/>
        </w:rPr>
        <w:t>6] to achieve its goals. The global organization does not accept funding from governments, corporations, or political parties, relying on 2.9 million individual supporters and foundation grants</w:t>
      </w:r>
      <w:proofErr w:type="gramStart"/>
      <w:r w:rsidRPr="009C22F6">
        <w:rPr>
          <w:rFonts w:ascii="Times New Roman" w:hAnsi="Times New Roman" w:cs="Times New Roman"/>
        </w:rPr>
        <w:t>.[</w:t>
      </w:r>
      <w:proofErr w:type="gramEnd"/>
      <w:r w:rsidRPr="009C22F6">
        <w:rPr>
          <w:rFonts w:ascii="Times New Roman" w:hAnsi="Times New Roman" w:cs="Times New Roman"/>
        </w:rPr>
        <w:t>7][8] Greenpeace has a general consultative status with the United Nations Economic and Social Council[9] and is a founding member[10] of the INGO Accountability Charter; an international non-governmental organization that intends to foster accountability and transparency of non-governmental organizations.</w:t>
      </w:r>
    </w:p>
    <w:p w14:paraId="72931902" w14:textId="77777777" w:rsidR="009C22F6" w:rsidRPr="009C22F6" w:rsidRDefault="009C22F6" w:rsidP="00002360">
      <w:pPr>
        <w:spacing w:after="240" w:line="312" w:lineRule="auto"/>
        <w:ind w:firstLine="709"/>
        <w:rPr>
          <w:rFonts w:ascii="Times New Roman" w:hAnsi="Times New Roman" w:cs="Times New Roman"/>
        </w:rPr>
      </w:pPr>
    </w:p>
    <w:p w14:paraId="20E69B9B" w14:textId="77777777" w:rsidR="009C22F6" w:rsidRPr="009C22F6" w:rsidRDefault="009C22F6" w:rsidP="00002360">
      <w:pPr>
        <w:spacing w:after="240" w:line="312" w:lineRule="auto"/>
        <w:ind w:firstLine="709"/>
        <w:rPr>
          <w:rFonts w:ascii="Times New Roman" w:hAnsi="Times New Roman" w:cs="Times New Roman"/>
        </w:rPr>
        <w:sectPr w:rsidR="009C22F6" w:rsidRPr="009C22F6" w:rsidSect="006041D6">
          <w:pgSz w:w="11900" w:h="16840"/>
          <w:pgMar w:top="1418" w:right="1418" w:bottom="1418" w:left="1418" w:header="708" w:footer="708" w:gutter="0"/>
          <w:cols w:space="708"/>
          <w:docGrid w:linePitch="360"/>
        </w:sectPr>
      </w:pPr>
      <w:r w:rsidRPr="009C22F6">
        <w:rPr>
          <w:rFonts w:ascii="Times New Roman" w:hAnsi="Times New Roman" w:cs="Times New Roman"/>
        </w:rPr>
        <w:t>Greenpeace is known for its direct actions and has been described as the most visible environmental organization in the world</w:t>
      </w:r>
      <w:proofErr w:type="gramStart"/>
      <w:r w:rsidRPr="009C22F6">
        <w:rPr>
          <w:rFonts w:ascii="Times New Roman" w:hAnsi="Times New Roman" w:cs="Times New Roman"/>
        </w:rPr>
        <w:t>.[</w:t>
      </w:r>
      <w:proofErr w:type="gramEnd"/>
      <w:r w:rsidRPr="009C22F6">
        <w:rPr>
          <w:rFonts w:ascii="Times New Roman" w:hAnsi="Times New Roman" w:cs="Times New Roman"/>
        </w:rPr>
        <w:t>11][12] Greenpeace has raised environmental issues to public knowledge,[13][14][15] and influenced both the private and the public sector.[16][17] Greenpeace has also been a source of controversy;[18] its motives and methods (some of the latter being illegal) have received criticism,[19][20] including an open letter from more than 100 Nobel laureates urging Greenpeace to end its campaign against genetically modified organisms (GMOs).[21] The organization's direct actions have sparked legal actions against Greenpeace activists,[22][23] such as fines and suspended sentences for destroying a test plot of genetically modified wheat[24][25][26] and damaging the Nazca Lines, a UN World Heritage site in Peru.</w:t>
      </w:r>
    </w:p>
    <w:p w14:paraId="25F74852" w14:textId="1A9E366D" w:rsidR="009C22F6" w:rsidRPr="009C22F6" w:rsidRDefault="009C22F6" w:rsidP="00002360">
      <w:pPr>
        <w:pStyle w:val="Heading2"/>
        <w:spacing w:after="240" w:afterAutospacing="0" w:line="312" w:lineRule="auto"/>
        <w:ind w:firstLine="709"/>
      </w:pPr>
      <w:bookmarkStart w:id="33" w:name="_Toc383687824"/>
      <w:r w:rsidRPr="009C22F6">
        <w:lastRenderedPageBreak/>
        <w:t>History</w:t>
      </w:r>
      <w:bookmarkEnd w:id="33"/>
    </w:p>
    <w:p w14:paraId="11E42CE5" w14:textId="77777777" w:rsidR="009C22F6" w:rsidRPr="009C22F6" w:rsidRDefault="009C22F6" w:rsidP="00002360">
      <w:pPr>
        <w:spacing w:after="240" w:line="312" w:lineRule="auto"/>
        <w:ind w:firstLine="709"/>
        <w:rPr>
          <w:rFonts w:ascii="Times New Roman" w:hAnsi="Times New Roman" w:cs="Times New Roman"/>
        </w:rPr>
      </w:pPr>
      <w:r w:rsidRPr="009C22F6">
        <w:rPr>
          <w:rFonts w:ascii="Times New Roman" w:hAnsi="Times New Roman" w:cs="Times New Roman"/>
        </w:rPr>
        <w:t>In the late 1960s, the U.S. had plans for an underground nuclear weapon test in the tectonically unstable island of Amchitka in Alaska. Because of the 1964 Alaska earthquake, the plans raised some concerns of the test triggering earthquakes and causing a tsunami. A 1969 demonstration of 7,000[28] people blocked the Peace Arch Border Crossing between British Columbia and Washington</w:t>
      </w:r>
      <w:proofErr w:type="gramStart"/>
      <w:r w:rsidRPr="009C22F6">
        <w:rPr>
          <w:rFonts w:ascii="Times New Roman" w:hAnsi="Times New Roman" w:cs="Times New Roman"/>
        </w:rPr>
        <w:t>,[</w:t>
      </w:r>
      <w:proofErr w:type="gramEnd"/>
      <w:r w:rsidRPr="009C22F6">
        <w:rPr>
          <w:rFonts w:ascii="Times New Roman" w:hAnsi="Times New Roman" w:cs="Times New Roman"/>
        </w:rPr>
        <w:t>29] carrying signs reading "Don't Make A Wave. It's Your Fault If Our Fault Goes"</w:t>
      </w:r>
      <w:proofErr w:type="gramStart"/>
      <w:r w:rsidRPr="009C22F6">
        <w:rPr>
          <w:rFonts w:ascii="Times New Roman" w:hAnsi="Times New Roman" w:cs="Times New Roman"/>
        </w:rPr>
        <w:t>.[</w:t>
      </w:r>
      <w:proofErr w:type="gramEnd"/>
      <w:r w:rsidRPr="009C22F6">
        <w:rPr>
          <w:rFonts w:ascii="Times New Roman" w:hAnsi="Times New Roman" w:cs="Times New Roman"/>
        </w:rPr>
        <w:t>30] The protests did not stop the U.S. from detonating the bomb.[30]</w:t>
      </w:r>
    </w:p>
    <w:p w14:paraId="799B1412" w14:textId="77777777" w:rsidR="009C22F6" w:rsidRPr="009C22F6" w:rsidRDefault="009C22F6" w:rsidP="00002360">
      <w:pPr>
        <w:spacing w:after="240" w:line="312" w:lineRule="auto"/>
        <w:ind w:firstLine="709"/>
        <w:rPr>
          <w:rFonts w:ascii="Times New Roman" w:hAnsi="Times New Roman" w:cs="Times New Roman"/>
        </w:rPr>
      </w:pPr>
    </w:p>
    <w:p w14:paraId="4D5DF04C" w14:textId="77777777" w:rsidR="009C22F6" w:rsidRPr="009C22F6" w:rsidRDefault="009C22F6" w:rsidP="00002360">
      <w:pPr>
        <w:spacing w:after="240" w:line="312" w:lineRule="auto"/>
        <w:ind w:firstLine="709"/>
        <w:rPr>
          <w:rFonts w:ascii="Times New Roman" w:hAnsi="Times New Roman" w:cs="Times New Roman"/>
        </w:rPr>
      </w:pPr>
      <w:r w:rsidRPr="009C22F6">
        <w:rPr>
          <w:rFonts w:ascii="Times New Roman" w:hAnsi="Times New Roman" w:cs="Times New Roman"/>
        </w:rPr>
        <w:t xml:space="preserve">While no earthquake or tsunami followed the test, the opposition grew when the U.S. announced they would detonate a bomb five times more powerful than the first one. Among the </w:t>
      </w:r>
      <w:proofErr w:type="spellStart"/>
      <w:r w:rsidRPr="009C22F6">
        <w:rPr>
          <w:rFonts w:ascii="Times New Roman" w:hAnsi="Times New Roman" w:cs="Times New Roman"/>
        </w:rPr>
        <w:t>opposers</w:t>
      </w:r>
      <w:proofErr w:type="spellEnd"/>
      <w:r w:rsidRPr="009C22F6">
        <w:rPr>
          <w:rFonts w:ascii="Times New Roman" w:hAnsi="Times New Roman" w:cs="Times New Roman"/>
        </w:rPr>
        <w:t xml:space="preserve"> were Jim Bohlen, a veteran who had served in the U.S. Navy, and Irving Stowe and Dorothy Stowe, who had recently become Quakers. As members of the Sierra Club Canada, they were frustrated by the lack of action by the organization</w:t>
      </w:r>
      <w:proofErr w:type="gramStart"/>
      <w:r w:rsidRPr="009C22F6">
        <w:rPr>
          <w:rFonts w:ascii="Times New Roman" w:hAnsi="Times New Roman" w:cs="Times New Roman"/>
        </w:rPr>
        <w:t>.[</w:t>
      </w:r>
      <w:proofErr w:type="gramEnd"/>
      <w:r w:rsidRPr="009C22F6">
        <w:rPr>
          <w:rFonts w:ascii="Times New Roman" w:hAnsi="Times New Roman" w:cs="Times New Roman"/>
        </w:rPr>
        <w:t>30] From Irving Stowe, Jim Bohlen learned of a form of passive resistance, "bearing witness", where objectionable activity is protested simply by mere presence.[30] Jim Bohlen's wife Marie came up with the idea to sail to Amchitka, inspired by the anti-nuclear voyages of Albert Bigelow in 1958. The idea ended up in the press and was linked to The Sierra Club</w:t>
      </w:r>
      <w:proofErr w:type="gramStart"/>
      <w:r w:rsidRPr="009C22F6">
        <w:rPr>
          <w:rFonts w:ascii="Times New Roman" w:hAnsi="Times New Roman" w:cs="Times New Roman"/>
        </w:rPr>
        <w:t>.[</w:t>
      </w:r>
      <w:proofErr w:type="gramEnd"/>
      <w:r w:rsidRPr="009C22F6">
        <w:rPr>
          <w:rFonts w:ascii="Times New Roman" w:hAnsi="Times New Roman" w:cs="Times New Roman"/>
        </w:rPr>
        <w:t>30] The Sierra Club did not like this connection and in 1970 The Don't Make a Wave Committee was established for the protest. Early meetings were held in the Shaughnessy home of Robert Hunter and his wife Bobbi Hunter. Subsequently, the Stowe home at 2775 Courtenay Street became the headquarters</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31] As Rex </w:t>
      </w:r>
      <w:proofErr w:type="spellStart"/>
      <w:r w:rsidRPr="009C22F6">
        <w:rPr>
          <w:rFonts w:ascii="Times New Roman" w:hAnsi="Times New Roman" w:cs="Times New Roman"/>
        </w:rPr>
        <w:t>Weyler</w:t>
      </w:r>
      <w:proofErr w:type="spellEnd"/>
      <w:r w:rsidRPr="009C22F6">
        <w:rPr>
          <w:rFonts w:ascii="Times New Roman" w:hAnsi="Times New Roman" w:cs="Times New Roman"/>
        </w:rPr>
        <w:t xml:space="preserve"> put it in his chronology, Greenpeace, in 1969, Irving and Dorothy Stowe's "quiet home on Courtenay Street would soon become a hub of monumental, global significance". Some of the first Greenpeace meetings were held there. The first office was opened in a backroom, storefront on Cypress and West Broadway SE corner in </w:t>
      </w:r>
      <w:proofErr w:type="spellStart"/>
      <w:r w:rsidRPr="009C22F6">
        <w:rPr>
          <w:rFonts w:ascii="Times New Roman" w:hAnsi="Times New Roman" w:cs="Times New Roman"/>
        </w:rPr>
        <w:t>Kitsilano</w:t>
      </w:r>
      <w:proofErr w:type="spellEnd"/>
      <w:r w:rsidRPr="009C22F6">
        <w:rPr>
          <w:rFonts w:ascii="Times New Roman" w:hAnsi="Times New Roman" w:cs="Times New Roman"/>
        </w:rPr>
        <w:t>, Vancouver</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32] Within half a year Greenpeace would move in to share the upstairs office space with The Society Promoting Environmental Conservation at 4th and Maple in </w:t>
      </w:r>
      <w:proofErr w:type="spellStart"/>
      <w:r w:rsidRPr="009C22F6">
        <w:rPr>
          <w:rFonts w:ascii="Times New Roman" w:hAnsi="Times New Roman" w:cs="Times New Roman"/>
        </w:rPr>
        <w:t>Kitsilano</w:t>
      </w:r>
      <w:proofErr w:type="spellEnd"/>
      <w:r w:rsidRPr="009C22F6">
        <w:rPr>
          <w:rFonts w:ascii="Times New Roman" w:hAnsi="Times New Roman" w:cs="Times New Roman"/>
        </w:rPr>
        <w:t>.[33]</w:t>
      </w:r>
    </w:p>
    <w:p w14:paraId="27D873E5" w14:textId="77777777" w:rsidR="009C22F6" w:rsidRPr="009C22F6" w:rsidRDefault="009C22F6" w:rsidP="00002360">
      <w:pPr>
        <w:spacing w:after="240" w:line="312" w:lineRule="auto"/>
        <w:ind w:firstLine="709"/>
        <w:rPr>
          <w:rFonts w:ascii="Times New Roman" w:hAnsi="Times New Roman" w:cs="Times New Roman"/>
        </w:rPr>
      </w:pPr>
    </w:p>
    <w:p w14:paraId="35E2DB54" w14:textId="77777777" w:rsidR="009C22F6" w:rsidRPr="009C22F6" w:rsidRDefault="009C22F6" w:rsidP="00002360">
      <w:pPr>
        <w:spacing w:after="240" w:line="312" w:lineRule="auto"/>
        <w:ind w:firstLine="709"/>
        <w:rPr>
          <w:rFonts w:ascii="Times New Roman" w:hAnsi="Times New Roman" w:cs="Times New Roman"/>
        </w:rPr>
      </w:pPr>
      <w:r w:rsidRPr="009C22F6">
        <w:rPr>
          <w:rFonts w:ascii="Times New Roman" w:hAnsi="Times New Roman" w:cs="Times New Roman"/>
        </w:rPr>
        <w:t>Irving Stowe arranged a benefit concert (supported by Joan Baez) that took place on October 16, 1970 at the Pacific Coliseum in Vancouver. The concert created the financial basis for the first Greenpeace campaign</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34] Amchitka, the 1970 concert that launched Greenpeace was published by Greenpeace in November 2009 on CD and is also available as an mp3 download via the Amchitka concert website. Using the money raised with the concert, the Don't Make a Wave Committee chartered a </w:t>
      </w:r>
      <w:proofErr w:type="gramStart"/>
      <w:r w:rsidRPr="009C22F6">
        <w:rPr>
          <w:rFonts w:ascii="Times New Roman" w:hAnsi="Times New Roman" w:cs="Times New Roman"/>
        </w:rPr>
        <w:t>ship,</w:t>
      </w:r>
      <w:proofErr w:type="gramEnd"/>
      <w:r w:rsidRPr="009C22F6">
        <w:rPr>
          <w:rFonts w:ascii="Times New Roman" w:hAnsi="Times New Roman" w:cs="Times New Roman"/>
        </w:rPr>
        <w:t xml:space="preserve"> the Phyllis Cormack owned and sailed </w:t>
      </w:r>
      <w:r w:rsidRPr="009C22F6">
        <w:rPr>
          <w:rFonts w:ascii="Times New Roman" w:hAnsi="Times New Roman" w:cs="Times New Roman"/>
        </w:rPr>
        <w:lastRenderedPageBreak/>
        <w:t>by John Cormack. The ship was renamed Greenpeace for the protest after a term coined by activist Bill Darnell</w:t>
      </w:r>
      <w:proofErr w:type="gramStart"/>
      <w:r w:rsidRPr="009C22F6">
        <w:rPr>
          <w:rFonts w:ascii="Times New Roman" w:hAnsi="Times New Roman" w:cs="Times New Roman"/>
        </w:rPr>
        <w:t>.[</w:t>
      </w:r>
      <w:proofErr w:type="gramEnd"/>
      <w:r w:rsidRPr="009C22F6">
        <w:rPr>
          <w:rFonts w:ascii="Times New Roman" w:hAnsi="Times New Roman" w:cs="Times New Roman"/>
        </w:rPr>
        <w:t>30]</w:t>
      </w:r>
    </w:p>
    <w:p w14:paraId="5B04F5C3" w14:textId="77777777" w:rsidR="009C22F6" w:rsidRPr="009C22F6" w:rsidRDefault="009C22F6" w:rsidP="00002360">
      <w:pPr>
        <w:spacing w:after="240" w:line="312" w:lineRule="auto"/>
        <w:ind w:firstLine="709"/>
        <w:rPr>
          <w:rFonts w:ascii="Times New Roman" w:hAnsi="Times New Roman" w:cs="Times New Roman"/>
        </w:rPr>
      </w:pPr>
    </w:p>
    <w:p w14:paraId="443BBC3A" w14:textId="77777777" w:rsidR="009C22F6" w:rsidRPr="009C22F6" w:rsidRDefault="009C22F6" w:rsidP="00002360">
      <w:pPr>
        <w:spacing w:after="240" w:line="312" w:lineRule="auto"/>
        <w:ind w:firstLine="709"/>
        <w:rPr>
          <w:rFonts w:ascii="Times New Roman" w:hAnsi="Times New Roman" w:cs="Times New Roman"/>
        </w:rPr>
        <w:sectPr w:rsidR="009C22F6" w:rsidRPr="009C22F6" w:rsidSect="006041D6">
          <w:pgSz w:w="11900" w:h="16840"/>
          <w:pgMar w:top="1418" w:right="1418" w:bottom="1418" w:left="1418" w:header="708" w:footer="708" w:gutter="0"/>
          <w:cols w:space="708"/>
          <w:docGrid w:linePitch="360"/>
        </w:sectPr>
      </w:pPr>
      <w:r w:rsidRPr="009C22F6">
        <w:rPr>
          <w:rFonts w:ascii="Times New Roman" w:hAnsi="Times New Roman" w:cs="Times New Roman"/>
        </w:rPr>
        <w:t xml:space="preserve">In the autumn of 1971, the ship sailed towards Amchitka and faced the U.S. Coast Guard ship </w:t>
      </w:r>
      <w:proofErr w:type="gramStart"/>
      <w:r w:rsidRPr="009C22F6">
        <w:rPr>
          <w:rFonts w:ascii="Times New Roman" w:hAnsi="Times New Roman" w:cs="Times New Roman"/>
        </w:rPr>
        <w:t>Confidence[</w:t>
      </w:r>
      <w:proofErr w:type="gramEnd"/>
      <w:r w:rsidRPr="009C22F6">
        <w:rPr>
          <w:rFonts w:ascii="Times New Roman" w:hAnsi="Times New Roman" w:cs="Times New Roman"/>
        </w:rPr>
        <w:t>30] which forced the activists to turn back. Because of this and the increasingly bad weather the crew decided to return to Canada only to find out that the news about their journey and reported support from the crew of the Confidence had generated sympathy for their protest</w:t>
      </w:r>
      <w:proofErr w:type="gramStart"/>
      <w:r w:rsidRPr="009C22F6">
        <w:rPr>
          <w:rFonts w:ascii="Times New Roman" w:hAnsi="Times New Roman" w:cs="Times New Roman"/>
        </w:rPr>
        <w:t>.[</w:t>
      </w:r>
      <w:proofErr w:type="gramEnd"/>
      <w:r w:rsidRPr="009C22F6">
        <w:rPr>
          <w:rFonts w:ascii="Times New Roman" w:hAnsi="Times New Roman" w:cs="Times New Roman"/>
        </w:rPr>
        <w:t>30] After this Greenpeace tried to navigate to the test site with other vessels, until the U.S. detonated the bomb.[30] The nuclear test was criticized and the U.S. decided not to continue with their test plans at Amchitka.</w:t>
      </w:r>
    </w:p>
    <w:p w14:paraId="778D8603" w14:textId="77777777" w:rsidR="009C22F6" w:rsidRPr="009C22F6" w:rsidRDefault="009C22F6" w:rsidP="00002360">
      <w:pPr>
        <w:pStyle w:val="Heading2"/>
        <w:spacing w:after="240" w:afterAutospacing="0" w:line="312" w:lineRule="auto"/>
        <w:ind w:firstLine="709"/>
      </w:pPr>
      <w:bookmarkStart w:id="34" w:name="_Toc383687825"/>
      <w:r w:rsidRPr="009C22F6">
        <w:lastRenderedPageBreak/>
        <w:t>Founders and founding time of Greenpeace</w:t>
      </w:r>
      <w:bookmarkEnd w:id="34"/>
    </w:p>
    <w:p w14:paraId="0B5B2A23" w14:textId="77777777" w:rsidR="009C22F6" w:rsidRPr="009C22F6" w:rsidRDefault="009C22F6" w:rsidP="00002360">
      <w:pPr>
        <w:spacing w:after="240" w:line="312" w:lineRule="auto"/>
        <w:ind w:firstLine="709"/>
        <w:rPr>
          <w:rFonts w:ascii="Times New Roman" w:hAnsi="Times New Roman" w:cs="Times New Roman"/>
        </w:rPr>
      </w:pPr>
      <w:r w:rsidRPr="009C22F6">
        <w:rPr>
          <w:rFonts w:ascii="Times New Roman" w:hAnsi="Times New Roman" w:cs="Times New Roman"/>
        </w:rPr>
        <w:t xml:space="preserve">Environmental historian Frank </w:t>
      </w:r>
      <w:proofErr w:type="spellStart"/>
      <w:r w:rsidRPr="009C22F6">
        <w:rPr>
          <w:rFonts w:ascii="Times New Roman" w:hAnsi="Times New Roman" w:cs="Times New Roman"/>
        </w:rPr>
        <w:t>Zelko</w:t>
      </w:r>
      <w:proofErr w:type="spellEnd"/>
      <w:r w:rsidRPr="009C22F6">
        <w:rPr>
          <w:rFonts w:ascii="Times New Roman" w:hAnsi="Times New Roman" w:cs="Times New Roman"/>
        </w:rPr>
        <w:t xml:space="preserve"> dates the formation of the "Don't Make a Wave Committee" to 1969 and according to Jim Bohlen the group adopted the name "Don't Make a Wave Committee" on 28 November 1969</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35] According to the Greenpeace web site, The Don't Make a Wave Committee was established in 1970.[36] Certificate of incorporation of The Don't Make a Wave Committee dates the incorporation to the fifth of October, 1970.[37] Researcher Vanessa </w:t>
      </w:r>
      <w:proofErr w:type="spellStart"/>
      <w:r w:rsidRPr="009C22F6">
        <w:rPr>
          <w:rFonts w:ascii="Times New Roman" w:hAnsi="Times New Roman" w:cs="Times New Roman"/>
        </w:rPr>
        <w:t>Timmer</w:t>
      </w:r>
      <w:proofErr w:type="spellEnd"/>
      <w:r w:rsidRPr="009C22F6">
        <w:rPr>
          <w:rFonts w:ascii="Times New Roman" w:hAnsi="Times New Roman" w:cs="Times New Roman"/>
        </w:rPr>
        <w:t xml:space="preserve"> dates the official incorporation to 1971.[38] Greenpeace itself calls the protest voyage of 1971 as "the beginning".[39] According to Patrick Moore, who was an early member but has since distanced himself from Greenpeace, and Rex </w:t>
      </w:r>
      <w:proofErr w:type="spellStart"/>
      <w:r w:rsidRPr="009C22F6">
        <w:rPr>
          <w:rFonts w:ascii="Times New Roman" w:hAnsi="Times New Roman" w:cs="Times New Roman"/>
        </w:rPr>
        <w:t>Weyler</w:t>
      </w:r>
      <w:proofErr w:type="spellEnd"/>
      <w:r w:rsidRPr="009C22F6">
        <w:rPr>
          <w:rFonts w:ascii="Times New Roman" w:hAnsi="Times New Roman" w:cs="Times New Roman"/>
        </w:rPr>
        <w:t>, the name of "The Don't Make a Wave Committee" was officially changed to Greenpeace Foundation in 1972.[37][40] Because of the early phases spanning several years, there are differing views on who can be called the founders of Greenpeace.</w:t>
      </w:r>
    </w:p>
    <w:p w14:paraId="436C3CBC" w14:textId="77777777" w:rsidR="009C22F6" w:rsidRPr="009C22F6" w:rsidRDefault="009C22F6" w:rsidP="00002360">
      <w:pPr>
        <w:spacing w:after="240" w:line="312" w:lineRule="auto"/>
        <w:ind w:firstLine="709"/>
        <w:rPr>
          <w:rFonts w:ascii="Times New Roman" w:hAnsi="Times New Roman" w:cs="Times New Roman"/>
        </w:rPr>
      </w:pPr>
    </w:p>
    <w:p w14:paraId="2A62BEBB" w14:textId="77777777" w:rsidR="009C22F6" w:rsidRPr="009C22F6" w:rsidRDefault="009C22F6" w:rsidP="00002360">
      <w:pPr>
        <w:spacing w:after="240" w:line="312" w:lineRule="auto"/>
        <w:ind w:firstLine="709"/>
        <w:rPr>
          <w:rFonts w:ascii="Times New Roman" w:hAnsi="Times New Roman" w:cs="Times New Roman"/>
        </w:rPr>
      </w:pPr>
      <w:r w:rsidRPr="009C22F6">
        <w:rPr>
          <w:rFonts w:ascii="Times New Roman" w:hAnsi="Times New Roman" w:cs="Times New Roman"/>
        </w:rPr>
        <w:t xml:space="preserve">Vanessa </w:t>
      </w:r>
      <w:proofErr w:type="spellStart"/>
      <w:r w:rsidRPr="009C22F6">
        <w:rPr>
          <w:rFonts w:ascii="Times New Roman" w:hAnsi="Times New Roman" w:cs="Times New Roman"/>
        </w:rPr>
        <w:t>Timmer</w:t>
      </w:r>
      <w:proofErr w:type="spellEnd"/>
      <w:r w:rsidRPr="009C22F6">
        <w:rPr>
          <w:rFonts w:ascii="Times New Roman" w:hAnsi="Times New Roman" w:cs="Times New Roman"/>
        </w:rPr>
        <w:t xml:space="preserve"> has referred to the early members as "an unlikely group of loosely organized protestors"</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38] Frank </w:t>
      </w:r>
      <w:proofErr w:type="spellStart"/>
      <w:r w:rsidRPr="009C22F6">
        <w:rPr>
          <w:rFonts w:ascii="Times New Roman" w:hAnsi="Times New Roman" w:cs="Times New Roman"/>
        </w:rPr>
        <w:t>Zelko</w:t>
      </w:r>
      <w:proofErr w:type="spellEnd"/>
      <w:r w:rsidRPr="009C22F6">
        <w:rPr>
          <w:rFonts w:ascii="Times New Roman" w:hAnsi="Times New Roman" w:cs="Times New Roman"/>
        </w:rPr>
        <w:t xml:space="preserve"> has commented that "unlike Friends of the Earth, for example, which sprung fully formed from the forehead of David Brower, Greenpeace developed in a more evolutionary manner. There was no single founder"</w:t>
      </w:r>
      <w:proofErr w:type="gramStart"/>
      <w:r w:rsidRPr="009C22F6">
        <w:rPr>
          <w:rFonts w:ascii="Times New Roman" w:hAnsi="Times New Roman" w:cs="Times New Roman"/>
        </w:rPr>
        <w:t>.[</w:t>
      </w:r>
      <w:proofErr w:type="gramEnd"/>
      <w:r w:rsidRPr="009C22F6">
        <w:rPr>
          <w:rFonts w:ascii="Times New Roman" w:hAnsi="Times New Roman" w:cs="Times New Roman"/>
        </w:rPr>
        <w:t>41] Greenpeace itself says on its web page that "there's a joke that in any bar in Vancouver, Canada, you can sit down next to someone who claims to have founded Greenpeace. In fact, there was no single founder: name, idea, spirit and tactics can all be said to have separate lineages"</w:t>
      </w:r>
      <w:proofErr w:type="gramStart"/>
      <w:r w:rsidRPr="009C22F6">
        <w:rPr>
          <w:rFonts w:ascii="Times New Roman" w:hAnsi="Times New Roman" w:cs="Times New Roman"/>
        </w:rPr>
        <w:t>.[</w:t>
      </w:r>
      <w:proofErr w:type="gramEnd"/>
      <w:r w:rsidRPr="009C22F6">
        <w:rPr>
          <w:rFonts w:ascii="Times New Roman" w:hAnsi="Times New Roman" w:cs="Times New Roman"/>
        </w:rPr>
        <w:t xml:space="preserve">36] Patrick Moore has said that "the truth is that Greenpeace was always a work in progress, not something definitively founded like a country or a company. Therefore there are a few shades of gray about who might lay claim to being a founder of Greenpeace."[37] Early Greenpeace director Rex </w:t>
      </w:r>
      <w:proofErr w:type="spellStart"/>
      <w:r w:rsidRPr="009C22F6">
        <w:rPr>
          <w:rFonts w:ascii="Times New Roman" w:hAnsi="Times New Roman" w:cs="Times New Roman"/>
        </w:rPr>
        <w:t>Weyler</w:t>
      </w:r>
      <w:proofErr w:type="spellEnd"/>
      <w:r w:rsidRPr="009C22F6">
        <w:rPr>
          <w:rFonts w:ascii="Times New Roman" w:hAnsi="Times New Roman" w:cs="Times New Roman"/>
        </w:rPr>
        <w:t xml:space="preserve"> says on his homepage that the insiders of Greenpeace have debated about the founders since the mid-1970s</w:t>
      </w:r>
      <w:proofErr w:type="gramStart"/>
      <w:r w:rsidRPr="009C22F6">
        <w:rPr>
          <w:rFonts w:ascii="Times New Roman" w:hAnsi="Times New Roman" w:cs="Times New Roman"/>
        </w:rPr>
        <w:t>.[</w:t>
      </w:r>
      <w:proofErr w:type="gramEnd"/>
      <w:r w:rsidRPr="009C22F6">
        <w:rPr>
          <w:rFonts w:ascii="Times New Roman" w:hAnsi="Times New Roman" w:cs="Times New Roman"/>
        </w:rPr>
        <w:t>42]</w:t>
      </w:r>
    </w:p>
    <w:p w14:paraId="293BDBE2" w14:textId="77777777" w:rsidR="009C22F6" w:rsidRPr="009C22F6" w:rsidRDefault="009C22F6" w:rsidP="00002360">
      <w:pPr>
        <w:spacing w:after="240" w:line="312" w:lineRule="auto"/>
        <w:ind w:firstLine="709"/>
        <w:rPr>
          <w:rFonts w:ascii="Times New Roman" w:hAnsi="Times New Roman" w:cs="Times New Roman"/>
        </w:rPr>
      </w:pPr>
    </w:p>
    <w:p w14:paraId="786F3FAB" w14:textId="77777777" w:rsidR="009C22F6" w:rsidRPr="009C22F6" w:rsidRDefault="009C22F6" w:rsidP="00002360">
      <w:pPr>
        <w:spacing w:after="240" w:line="312" w:lineRule="auto"/>
        <w:ind w:firstLine="709"/>
        <w:rPr>
          <w:rFonts w:ascii="Times New Roman" w:hAnsi="Times New Roman" w:cs="Times New Roman"/>
        </w:rPr>
      </w:pPr>
      <w:r w:rsidRPr="009C22F6">
        <w:rPr>
          <w:rFonts w:ascii="Times New Roman" w:hAnsi="Times New Roman" w:cs="Times New Roman"/>
        </w:rPr>
        <w:t>The current Greenpeace web site lists the founders of The Don't Make a Wave Committee as Dorothy and Irving Stowe, Marie and Jim Bohlen, Ben and Dorothy Metcalfe, and Robert Hunter</w:t>
      </w:r>
      <w:proofErr w:type="gramStart"/>
      <w:r w:rsidRPr="009C22F6">
        <w:rPr>
          <w:rFonts w:ascii="Times New Roman" w:hAnsi="Times New Roman" w:cs="Times New Roman"/>
        </w:rPr>
        <w:t>.[</w:t>
      </w:r>
      <w:proofErr w:type="gramEnd"/>
      <w:r w:rsidRPr="009C22F6">
        <w:rPr>
          <w:rFonts w:ascii="Times New Roman" w:hAnsi="Times New Roman" w:cs="Times New Roman"/>
        </w:rPr>
        <w:t>36] According to both Patrick Moore and an interview with Dorothy Stowe, Dorothy Metcalfe, Jim Bohlen and Robert Hunter, the founders of The Don't Make a Wave Committee were Paul Cote, Irving and Dorothy Stowe and Jim and Marie Bohlen.[37][43]</w:t>
      </w:r>
    </w:p>
    <w:p w14:paraId="5EEA89C4" w14:textId="77777777" w:rsidR="009C22F6" w:rsidRPr="009C22F6" w:rsidRDefault="009C22F6" w:rsidP="00002360">
      <w:pPr>
        <w:spacing w:after="240" w:line="312" w:lineRule="auto"/>
        <w:ind w:firstLine="709"/>
        <w:rPr>
          <w:rFonts w:ascii="Times New Roman" w:hAnsi="Times New Roman" w:cs="Times New Roman"/>
        </w:rPr>
      </w:pPr>
    </w:p>
    <w:p w14:paraId="66B40DC6" w14:textId="77777777" w:rsidR="009C22F6" w:rsidRPr="009C22F6" w:rsidRDefault="009C22F6" w:rsidP="00002360">
      <w:pPr>
        <w:spacing w:after="240" w:line="312" w:lineRule="auto"/>
        <w:ind w:firstLine="709"/>
        <w:rPr>
          <w:rFonts w:ascii="Times New Roman" w:hAnsi="Times New Roman" w:cs="Times New Roman"/>
        </w:rPr>
      </w:pPr>
      <w:r w:rsidRPr="009C22F6">
        <w:rPr>
          <w:rFonts w:ascii="Times New Roman" w:hAnsi="Times New Roman" w:cs="Times New Roman"/>
        </w:rPr>
        <w:lastRenderedPageBreak/>
        <w:t>Paul Watson, founder of the Sea Shepherd Conservation Society maintains that he also was one of the founders of The Don't Make a Wave Committee and Greenpeace</w:t>
      </w:r>
      <w:proofErr w:type="gramStart"/>
      <w:r w:rsidRPr="009C22F6">
        <w:rPr>
          <w:rFonts w:ascii="Times New Roman" w:hAnsi="Times New Roman" w:cs="Times New Roman"/>
        </w:rPr>
        <w:t>.[</w:t>
      </w:r>
      <w:proofErr w:type="gramEnd"/>
      <w:r w:rsidRPr="009C22F6">
        <w:rPr>
          <w:rFonts w:ascii="Times New Roman" w:hAnsi="Times New Roman" w:cs="Times New Roman"/>
        </w:rPr>
        <w:t>44] Media sources concerning Watson report him being one of the founders of Greenpeace,[45][46] with many articles reporting him being a founder in 1972.[47][48][49][50] Patrick Moore has denied Watson being one of the founders of The Don't Make a Wave Committee, and Greenpeace in 1972. According to Moore the already campaigning organization was "simply changing the name" in 1972</w:t>
      </w:r>
      <w:proofErr w:type="gramStart"/>
      <w:r w:rsidRPr="009C22F6">
        <w:rPr>
          <w:rFonts w:ascii="Times New Roman" w:hAnsi="Times New Roman" w:cs="Times New Roman"/>
        </w:rPr>
        <w:t>.[</w:t>
      </w:r>
      <w:proofErr w:type="gramEnd"/>
      <w:r w:rsidRPr="009C22F6">
        <w:rPr>
          <w:rFonts w:ascii="Times New Roman" w:hAnsi="Times New Roman" w:cs="Times New Roman"/>
        </w:rPr>
        <w:t>37] Greenpeace has stated that Watson was an influential early member, but not one of the founders of Greenpeace.[51] Watson has since criticized Greenpeace of rewriting their history.[44]</w:t>
      </w:r>
    </w:p>
    <w:p w14:paraId="24816283" w14:textId="77777777" w:rsidR="009C22F6" w:rsidRPr="009C22F6" w:rsidRDefault="009C22F6" w:rsidP="00002360">
      <w:pPr>
        <w:spacing w:after="240" w:line="312" w:lineRule="auto"/>
        <w:ind w:firstLine="709"/>
        <w:rPr>
          <w:rFonts w:ascii="Times New Roman" w:hAnsi="Times New Roman" w:cs="Times New Roman"/>
        </w:rPr>
      </w:pPr>
    </w:p>
    <w:p w14:paraId="760DAB81" w14:textId="77777777" w:rsidR="006332F6" w:rsidRDefault="009C22F6" w:rsidP="00002360">
      <w:pPr>
        <w:spacing w:after="240" w:line="312" w:lineRule="auto"/>
        <w:ind w:firstLine="709"/>
        <w:rPr>
          <w:rFonts w:ascii="Times New Roman" w:hAnsi="Times New Roman" w:cs="Times New Roman"/>
        </w:rPr>
        <w:sectPr w:rsidR="006332F6" w:rsidSect="006041D6">
          <w:pgSz w:w="11900" w:h="16840"/>
          <w:pgMar w:top="1418" w:right="1418" w:bottom="1418" w:left="1418" w:header="708" w:footer="708" w:gutter="0"/>
          <w:cols w:space="708"/>
          <w:docGrid w:linePitch="360"/>
        </w:sectPr>
      </w:pPr>
      <w:r w:rsidRPr="009C22F6">
        <w:rPr>
          <w:rFonts w:ascii="Times New Roman" w:hAnsi="Times New Roman" w:cs="Times New Roman"/>
        </w:rPr>
        <w:t>Because Patrick Moore was among the crew of the first protest voyage and the beginning of the journey is often referred as the birthday of Greenpeace, Moore also considers himself one of the founders.</w:t>
      </w:r>
    </w:p>
    <w:p w14:paraId="350B5C6B" w14:textId="3B9CB0EC" w:rsidR="00C14827" w:rsidRDefault="006332F6" w:rsidP="00984769">
      <w:pPr>
        <w:pStyle w:val="Heading1"/>
        <w:numPr>
          <w:ilvl w:val="0"/>
          <w:numId w:val="1"/>
        </w:numPr>
        <w:rPr>
          <w:rFonts w:ascii="Arial" w:hAnsi="Arial" w:cs="Arial"/>
          <w:color w:val="FF0000"/>
          <w:sz w:val="34"/>
          <w:szCs w:val="34"/>
          <w:lang w:val="el-GR"/>
        </w:rPr>
      </w:pPr>
      <w:bookmarkStart w:id="35" w:name="_Toc383687826"/>
      <w:r w:rsidRPr="006332F6">
        <w:rPr>
          <w:rFonts w:ascii="Arial" w:hAnsi="Arial" w:cs="Arial"/>
          <w:color w:val="FF0000"/>
          <w:sz w:val="34"/>
          <w:szCs w:val="34"/>
          <w:lang w:val="el-GR"/>
        </w:rPr>
        <w:lastRenderedPageBreak/>
        <w:t>Η οικογένεια μου</w:t>
      </w:r>
      <w:bookmarkEnd w:id="35"/>
    </w:p>
    <w:p w14:paraId="5F453846" w14:textId="17641235" w:rsidR="006332F6" w:rsidRPr="006332F6" w:rsidRDefault="006332F6" w:rsidP="006332F6">
      <w:r>
        <w:rPr>
          <w:noProof/>
        </w:rPr>
        <w:drawing>
          <wp:inline distT="0" distB="0" distL="0" distR="0" wp14:anchorId="751B4A27" wp14:editId="665184A8">
            <wp:extent cx="4855210" cy="2832100"/>
            <wp:effectExtent l="50800" t="0" r="7239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sectPr w:rsidR="006332F6" w:rsidRPr="006332F6" w:rsidSect="006041D6">
      <w:pgSz w:w="11900" w:h="16840"/>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E88A9" w14:textId="77777777" w:rsidR="00DF0C07" w:rsidRDefault="00DF0C07" w:rsidP="00DF0C07">
      <w:r>
        <w:separator/>
      </w:r>
    </w:p>
  </w:endnote>
  <w:endnote w:type="continuationSeparator" w:id="0">
    <w:p w14:paraId="57F7EC4C" w14:textId="77777777" w:rsidR="00DF0C07" w:rsidRDefault="00DF0C07" w:rsidP="00DF0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PMingLiU">
    <w:altName w:val="新細明體"/>
    <w:panose1 w:val="00000000000000000000"/>
    <w:charset w:val="88"/>
    <w:family w:val="auto"/>
    <w:notTrueType/>
    <w:pitch w:val="variable"/>
    <w:sig w:usb0="00000001" w:usb1="08080000" w:usb2="00000010" w:usb3="00000000" w:csb0="001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63EFA" w14:textId="77777777" w:rsidR="00DF0C07" w:rsidRDefault="00DF0C07" w:rsidP="004B0572">
    <w:pPr>
      <w:pStyle w:val="Footer"/>
      <w:framePr w:wrap="around" w:vAnchor="text" w:hAnchor="margin" w:xAlign="right" w:y="1"/>
      <w:rPr>
        <w:ins w:id="0" w:author="lovapple" w:date="2018-03-25T12:08:00Z"/>
        <w:rStyle w:val="PageNumber"/>
      </w:rPr>
    </w:pPr>
    <w:ins w:id="1" w:author="lovapple" w:date="2018-03-25T12:08:00Z">
      <w:r>
        <w:rPr>
          <w:rStyle w:val="PageNumber"/>
        </w:rPr>
        <w:fldChar w:fldCharType="begin"/>
      </w:r>
      <w:r>
        <w:rPr>
          <w:rStyle w:val="PageNumber"/>
        </w:rPr>
        <w:instrText xml:space="preserve">PAGE  </w:instrText>
      </w:r>
      <w:r>
        <w:rPr>
          <w:rStyle w:val="PageNumber"/>
        </w:rPr>
        <w:fldChar w:fldCharType="end"/>
      </w:r>
    </w:ins>
  </w:p>
  <w:p w14:paraId="4E4AC5E2" w14:textId="77777777" w:rsidR="00DF0C07" w:rsidRDefault="00DF0C07">
    <w:pPr>
      <w:pStyle w:val="Footer"/>
      <w:ind w:right="360"/>
      <w:pPrChange w:id="2" w:author="lovapple" w:date="2018-03-25T12:08:00Z">
        <w:pPr>
          <w:pStyle w:val="Footer"/>
        </w:pPr>
      </w:pPrChan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64557" w14:textId="77777777" w:rsidR="00DF0C07" w:rsidRDefault="00DF0C07" w:rsidP="004B0572">
    <w:pPr>
      <w:pStyle w:val="Footer"/>
      <w:framePr w:wrap="around" w:vAnchor="text" w:hAnchor="margin" w:xAlign="right" w:y="1"/>
      <w:rPr>
        <w:ins w:id="3" w:author="lovapple" w:date="2018-03-25T12:08:00Z"/>
        <w:rStyle w:val="PageNumber"/>
      </w:rPr>
    </w:pPr>
    <w:ins w:id="4" w:author="lovapple" w:date="2018-03-25T12:08:00Z">
      <w:r>
        <w:rPr>
          <w:rStyle w:val="PageNumber"/>
        </w:rPr>
        <w:fldChar w:fldCharType="begin"/>
      </w:r>
      <w:r>
        <w:rPr>
          <w:rStyle w:val="PageNumber"/>
        </w:rPr>
        <w:instrText xml:space="preserve">PAGE  </w:instrText>
      </w:r>
    </w:ins>
    <w:r>
      <w:rPr>
        <w:rStyle w:val="PageNumber"/>
      </w:rPr>
      <w:fldChar w:fldCharType="separate"/>
    </w:r>
    <w:r w:rsidR="00A209C3">
      <w:rPr>
        <w:rStyle w:val="PageNumber"/>
        <w:noProof/>
      </w:rPr>
      <w:t>17</w:t>
    </w:r>
    <w:ins w:id="5" w:author="lovapple" w:date="2018-03-25T12:08:00Z">
      <w:r>
        <w:rPr>
          <w:rStyle w:val="PageNumber"/>
        </w:rPr>
        <w:fldChar w:fldCharType="end"/>
      </w:r>
    </w:ins>
  </w:p>
  <w:p w14:paraId="22E7BBA4" w14:textId="77777777" w:rsidR="00DF0C07" w:rsidRDefault="00DF0C07" w:rsidP="00DF0C0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5B522D" w14:textId="77777777" w:rsidR="00DF0C07" w:rsidRDefault="00DF0C07" w:rsidP="00DF0C07">
      <w:r>
        <w:separator/>
      </w:r>
    </w:p>
  </w:footnote>
  <w:footnote w:type="continuationSeparator" w:id="0">
    <w:p w14:paraId="61ACC725" w14:textId="77777777" w:rsidR="00DF0C07" w:rsidRDefault="00DF0C07" w:rsidP="00DF0C0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C209A"/>
    <w:multiLevelType w:val="hybridMultilevel"/>
    <w:tmpl w:val="AC88745C"/>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35F"/>
    <w:rsid w:val="00002360"/>
    <w:rsid w:val="000A05CF"/>
    <w:rsid w:val="00187302"/>
    <w:rsid w:val="001C1159"/>
    <w:rsid w:val="0024358D"/>
    <w:rsid w:val="004E3E93"/>
    <w:rsid w:val="006041D6"/>
    <w:rsid w:val="006332F6"/>
    <w:rsid w:val="006F7444"/>
    <w:rsid w:val="00863642"/>
    <w:rsid w:val="008903B3"/>
    <w:rsid w:val="008C7A55"/>
    <w:rsid w:val="008E3741"/>
    <w:rsid w:val="0096535F"/>
    <w:rsid w:val="00984769"/>
    <w:rsid w:val="009C22F6"/>
    <w:rsid w:val="00A209C3"/>
    <w:rsid w:val="00BE7D80"/>
    <w:rsid w:val="00C14827"/>
    <w:rsid w:val="00DF0C07"/>
    <w:rsid w:val="00E2567A"/>
    <w:rsid w:val="00E60DE8"/>
    <w:rsid w:val="00EA700A"/>
    <w:rsid w:val="00EE65B9"/>
    <w:rsid w:val="00F01BEF"/>
    <w:rsid w:val="00F05D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8AF3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435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96535F"/>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96535F"/>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6535F"/>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6535F"/>
    <w:rPr>
      <w:color w:val="0000FF"/>
      <w:u w:val="single"/>
    </w:rPr>
  </w:style>
  <w:style w:type="character" w:customStyle="1" w:styleId="Heading2Char">
    <w:name w:val="Heading 2 Char"/>
    <w:basedOn w:val="DefaultParagraphFont"/>
    <w:link w:val="Heading2"/>
    <w:uiPriority w:val="9"/>
    <w:rsid w:val="0096535F"/>
    <w:rPr>
      <w:rFonts w:ascii="Times" w:hAnsi="Times"/>
      <w:b/>
      <w:bCs/>
      <w:sz w:val="36"/>
      <w:szCs w:val="36"/>
    </w:rPr>
  </w:style>
  <w:style w:type="character" w:customStyle="1" w:styleId="Heading3Char">
    <w:name w:val="Heading 3 Char"/>
    <w:basedOn w:val="DefaultParagraphFont"/>
    <w:link w:val="Heading3"/>
    <w:uiPriority w:val="9"/>
    <w:rsid w:val="0096535F"/>
    <w:rPr>
      <w:rFonts w:ascii="Times" w:hAnsi="Times"/>
      <w:b/>
      <w:bCs/>
      <w:sz w:val="27"/>
      <w:szCs w:val="27"/>
    </w:rPr>
  </w:style>
  <w:style w:type="character" w:customStyle="1" w:styleId="mw-headline">
    <w:name w:val="mw-headline"/>
    <w:basedOn w:val="DefaultParagraphFont"/>
    <w:rsid w:val="0096535F"/>
  </w:style>
  <w:style w:type="character" w:customStyle="1" w:styleId="mw-editsection">
    <w:name w:val="mw-editsection"/>
    <w:basedOn w:val="DefaultParagraphFont"/>
    <w:rsid w:val="0096535F"/>
  </w:style>
  <w:style w:type="character" w:customStyle="1" w:styleId="mw-editsection-bracket">
    <w:name w:val="mw-editsection-bracket"/>
    <w:basedOn w:val="DefaultParagraphFont"/>
    <w:rsid w:val="0096535F"/>
  </w:style>
  <w:style w:type="character" w:customStyle="1" w:styleId="Heading1Char">
    <w:name w:val="Heading 1 Char"/>
    <w:basedOn w:val="DefaultParagraphFont"/>
    <w:link w:val="Heading1"/>
    <w:uiPriority w:val="9"/>
    <w:rsid w:val="0024358D"/>
    <w:rPr>
      <w:rFonts w:asciiTheme="majorHAnsi" w:eastAsiaTheme="majorEastAsia" w:hAnsiTheme="majorHAnsi" w:cstheme="majorBidi"/>
      <w:b/>
      <w:bCs/>
      <w:color w:val="345A8A" w:themeColor="accent1" w:themeShade="B5"/>
      <w:sz w:val="32"/>
      <w:szCs w:val="32"/>
    </w:rPr>
  </w:style>
  <w:style w:type="paragraph" w:styleId="NoSpacing">
    <w:name w:val="No Spacing"/>
    <w:link w:val="NoSpacingChar"/>
    <w:qFormat/>
    <w:rsid w:val="00187302"/>
    <w:rPr>
      <w:rFonts w:ascii="PMingLiU" w:hAnsi="PMingLiU"/>
      <w:sz w:val="22"/>
      <w:szCs w:val="22"/>
    </w:rPr>
  </w:style>
  <w:style w:type="character" w:customStyle="1" w:styleId="NoSpacingChar">
    <w:name w:val="No Spacing Char"/>
    <w:basedOn w:val="DefaultParagraphFont"/>
    <w:link w:val="NoSpacing"/>
    <w:rsid w:val="00187302"/>
    <w:rPr>
      <w:rFonts w:ascii="PMingLiU" w:hAnsi="PMingLiU"/>
      <w:sz w:val="22"/>
      <w:szCs w:val="22"/>
    </w:rPr>
  </w:style>
  <w:style w:type="paragraph" w:styleId="TOCHeading">
    <w:name w:val="TOC Heading"/>
    <w:basedOn w:val="Heading1"/>
    <w:next w:val="Normal"/>
    <w:uiPriority w:val="39"/>
    <w:unhideWhenUsed/>
    <w:qFormat/>
    <w:rsid w:val="00187302"/>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187302"/>
    <w:pPr>
      <w:spacing w:before="120"/>
    </w:pPr>
    <w:rPr>
      <w:b/>
    </w:rPr>
  </w:style>
  <w:style w:type="paragraph" w:styleId="TOC2">
    <w:name w:val="toc 2"/>
    <w:basedOn w:val="Normal"/>
    <w:next w:val="Normal"/>
    <w:autoRedefine/>
    <w:uiPriority w:val="39"/>
    <w:unhideWhenUsed/>
    <w:rsid w:val="00187302"/>
    <w:pPr>
      <w:ind w:left="240"/>
    </w:pPr>
    <w:rPr>
      <w:b/>
      <w:sz w:val="22"/>
      <w:szCs w:val="22"/>
    </w:rPr>
  </w:style>
  <w:style w:type="paragraph" w:styleId="BalloonText">
    <w:name w:val="Balloon Text"/>
    <w:basedOn w:val="Normal"/>
    <w:link w:val="BalloonTextChar"/>
    <w:uiPriority w:val="99"/>
    <w:semiHidden/>
    <w:unhideWhenUsed/>
    <w:rsid w:val="001873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7302"/>
    <w:rPr>
      <w:rFonts w:ascii="Lucida Grande" w:hAnsi="Lucida Grande" w:cs="Lucida Grande"/>
      <w:sz w:val="18"/>
      <w:szCs w:val="18"/>
    </w:rPr>
  </w:style>
  <w:style w:type="paragraph" w:styleId="TOC3">
    <w:name w:val="toc 3"/>
    <w:basedOn w:val="Normal"/>
    <w:next w:val="Normal"/>
    <w:autoRedefine/>
    <w:uiPriority w:val="39"/>
    <w:semiHidden/>
    <w:unhideWhenUsed/>
    <w:rsid w:val="00187302"/>
    <w:pPr>
      <w:ind w:left="480"/>
    </w:pPr>
    <w:rPr>
      <w:sz w:val="22"/>
      <w:szCs w:val="22"/>
    </w:rPr>
  </w:style>
  <w:style w:type="paragraph" w:styleId="TOC4">
    <w:name w:val="toc 4"/>
    <w:basedOn w:val="Normal"/>
    <w:next w:val="Normal"/>
    <w:autoRedefine/>
    <w:uiPriority w:val="39"/>
    <w:semiHidden/>
    <w:unhideWhenUsed/>
    <w:rsid w:val="00187302"/>
    <w:pPr>
      <w:ind w:left="720"/>
    </w:pPr>
    <w:rPr>
      <w:sz w:val="20"/>
      <w:szCs w:val="20"/>
    </w:rPr>
  </w:style>
  <w:style w:type="paragraph" w:styleId="TOC5">
    <w:name w:val="toc 5"/>
    <w:basedOn w:val="Normal"/>
    <w:next w:val="Normal"/>
    <w:autoRedefine/>
    <w:uiPriority w:val="39"/>
    <w:semiHidden/>
    <w:unhideWhenUsed/>
    <w:rsid w:val="00187302"/>
    <w:pPr>
      <w:ind w:left="960"/>
    </w:pPr>
    <w:rPr>
      <w:sz w:val="20"/>
      <w:szCs w:val="20"/>
    </w:rPr>
  </w:style>
  <w:style w:type="paragraph" w:styleId="TOC6">
    <w:name w:val="toc 6"/>
    <w:basedOn w:val="Normal"/>
    <w:next w:val="Normal"/>
    <w:autoRedefine/>
    <w:uiPriority w:val="39"/>
    <w:semiHidden/>
    <w:unhideWhenUsed/>
    <w:rsid w:val="00187302"/>
    <w:pPr>
      <w:ind w:left="1200"/>
    </w:pPr>
    <w:rPr>
      <w:sz w:val="20"/>
      <w:szCs w:val="20"/>
    </w:rPr>
  </w:style>
  <w:style w:type="paragraph" w:styleId="TOC7">
    <w:name w:val="toc 7"/>
    <w:basedOn w:val="Normal"/>
    <w:next w:val="Normal"/>
    <w:autoRedefine/>
    <w:uiPriority w:val="39"/>
    <w:semiHidden/>
    <w:unhideWhenUsed/>
    <w:rsid w:val="00187302"/>
    <w:pPr>
      <w:ind w:left="1440"/>
    </w:pPr>
    <w:rPr>
      <w:sz w:val="20"/>
      <w:szCs w:val="20"/>
    </w:rPr>
  </w:style>
  <w:style w:type="paragraph" w:styleId="TOC8">
    <w:name w:val="toc 8"/>
    <w:basedOn w:val="Normal"/>
    <w:next w:val="Normal"/>
    <w:autoRedefine/>
    <w:uiPriority w:val="39"/>
    <w:semiHidden/>
    <w:unhideWhenUsed/>
    <w:rsid w:val="00187302"/>
    <w:pPr>
      <w:ind w:left="1680"/>
    </w:pPr>
    <w:rPr>
      <w:sz w:val="20"/>
      <w:szCs w:val="20"/>
    </w:rPr>
  </w:style>
  <w:style w:type="paragraph" w:styleId="TOC9">
    <w:name w:val="toc 9"/>
    <w:basedOn w:val="Normal"/>
    <w:next w:val="Normal"/>
    <w:autoRedefine/>
    <w:uiPriority w:val="39"/>
    <w:semiHidden/>
    <w:unhideWhenUsed/>
    <w:rsid w:val="00187302"/>
    <w:pPr>
      <w:ind w:left="1920"/>
    </w:pPr>
    <w:rPr>
      <w:sz w:val="20"/>
      <w:szCs w:val="20"/>
    </w:rPr>
  </w:style>
  <w:style w:type="table" w:styleId="TableGrid">
    <w:name w:val="Table Grid"/>
    <w:basedOn w:val="TableNormal"/>
    <w:uiPriority w:val="59"/>
    <w:rsid w:val="001873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DF0C07"/>
    <w:pPr>
      <w:tabs>
        <w:tab w:val="center" w:pos="4320"/>
        <w:tab w:val="right" w:pos="8640"/>
      </w:tabs>
    </w:pPr>
  </w:style>
  <w:style w:type="character" w:customStyle="1" w:styleId="FooterChar">
    <w:name w:val="Footer Char"/>
    <w:basedOn w:val="DefaultParagraphFont"/>
    <w:link w:val="Footer"/>
    <w:uiPriority w:val="99"/>
    <w:rsid w:val="00DF0C07"/>
  </w:style>
  <w:style w:type="character" w:styleId="PageNumber">
    <w:name w:val="page number"/>
    <w:basedOn w:val="DefaultParagraphFont"/>
    <w:uiPriority w:val="99"/>
    <w:semiHidden/>
    <w:unhideWhenUsed/>
    <w:rsid w:val="00DF0C0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435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96535F"/>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96535F"/>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6535F"/>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6535F"/>
    <w:rPr>
      <w:color w:val="0000FF"/>
      <w:u w:val="single"/>
    </w:rPr>
  </w:style>
  <w:style w:type="character" w:customStyle="1" w:styleId="Heading2Char">
    <w:name w:val="Heading 2 Char"/>
    <w:basedOn w:val="DefaultParagraphFont"/>
    <w:link w:val="Heading2"/>
    <w:uiPriority w:val="9"/>
    <w:rsid w:val="0096535F"/>
    <w:rPr>
      <w:rFonts w:ascii="Times" w:hAnsi="Times"/>
      <w:b/>
      <w:bCs/>
      <w:sz w:val="36"/>
      <w:szCs w:val="36"/>
    </w:rPr>
  </w:style>
  <w:style w:type="character" w:customStyle="1" w:styleId="Heading3Char">
    <w:name w:val="Heading 3 Char"/>
    <w:basedOn w:val="DefaultParagraphFont"/>
    <w:link w:val="Heading3"/>
    <w:uiPriority w:val="9"/>
    <w:rsid w:val="0096535F"/>
    <w:rPr>
      <w:rFonts w:ascii="Times" w:hAnsi="Times"/>
      <w:b/>
      <w:bCs/>
      <w:sz w:val="27"/>
      <w:szCs w:val="27"/>
    </w:rPr>
  </w:style>
  <w:style w:type="character" w:customStyle="1" w:styleId="mw-headline">
    <w:name w:val="mw-headline"/>
    <w:basedOn w:val="DefaultParagraphFont"/>
    <w:rsid w:val="0096535F"/>
  </w:style>
  <w:style w:type="character" w:customStyle="1" w:styleId="mw-editsection">
    <w:name w:val="mw-editsection"/>
    <w:basedOn w:val="DefaultParagraphFont"/>
    <w:rsid w:val="0096535F"/>
  </w:style>
  <w:style w:type="character" w:customStyle="1" w:styleId="mw-editsection-bracket">
    <w:name w:val="mw-editsection-bracket"/>
    <w:basedOn w:val="DefaultParagraphFont"/>
    <w:rsid w:val="0096535F"/>
  </w:style>
  <w:style w:type="character" w:customStyle="1" w:styleId="Heading1Char">
    <w:name w:val="Heading 1 Char"/>
    <w:basedOn w:val="DefaultParagraphFont"/>
    <w:link w:val="Heading1"/>
    <w:uiPriority w:val="9"/>
    <w:rsid w:val="0024358D"/>
    <w:rPr>
      <w:rFonts w:asciiTheme="majorHAnsi" w:eastAsiaTheme="majorEastAsia" w:hAnsiTheme="majorHAnsi" w:cstheme="majorBidi"/>
      <w:b/>
      <w:bCs/>
      <w:color w:val="345A8A" w:themeColor="accent1" w:themeShade="B5"/>
      <w:sz w:val="32"/>
      <w:szCs w:val="32"/>
    </w:rPr>
  </w:style>
  <w:style w:type="paragraph" w:styleId="NoSpacing">
    <w:name w:val="No Spacing"/>
    <w:link w:val="NoSpacingChar"/>
    <w:qFormat/>
    <w:rsid w:val="00187302"/>
    <w:rPr>
      <w:rFonts w:ascii="PMingLiU" w:hAnsi="PMingLiU"/>
      <w:sz w:val="22"/>
      <w:szCs w:val="22"/>
    </w:rPr>
  </w:style>
  <w:style w:type="character" w:customStyle="1" w:styleId="NoSpacingChar">
    <w:name w:val="No Spacing Char"/>
    <w:basedOn w:val="DefaultParagraphFont"/>
    <w:link w:val="NoSpacing"/>
    <w:rsid w:val="00187302"/>
    <w:rPr>
      <w:rFonts w:ascii="PMingLiU" w:hAnsi="PMingLiU"/>
      <w:sz w:val="22"/>
      <w:szCs w:val="22"/>
    </w:rPr>
  </w:style>
  <w:style w:type="paragraph" w:styleId="TOCHeading">
    <w:name w:val="TOC Heading"/>
    <w:basedOn w:val="Heading1"/>
    <w:next w:val="Normal"/>
    <w:uiPriority w:val="39"/>
    <w:unhideWhenUsed/>
    <w:qFormat/>
    <w:rsid w:val="00187302"/>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187302"/>
    <w:pPr>
      <w:spacing w:before="120"/>
    </w:pPr>
    <w:rPr>
      <w:b/>
    </w:rPr>
  </w:style>
  <w:style w:type="paragraph" w:styleId="TOC2">
    <w:name w:val="toc 2"/>
    <w:basedOn w:val="Normal"/>
    <w:next w:val="Normal"/>
    <w:autoRedefine/>
    <w:uiPriority w:val="39"/>
    <w:unhideWhenUsed/>
    <w:rsid w:val="00187302"/>
    <w:pPr>
      <w:ind w:left="240"/>
    </w:pPr>
    <w:rPr>
      <w:b/>
      <w:sz w:val="22"/>
      <w:szCs w:val="22"/>
    </w:rPr>
  </w:style>
  <w:style w:type="paragraph" w:styleId="BalloonText">
    <w:name w:val="Balloon Text"/>
    <w:basedOn w:val="Normal"/>
    <w:link w:val="BalloonTextChar"/>
    <w:uiPriority w:val="99"/>
    <w:semiHidden/>
    <w:unhideWhenUsed/>
    <w:rsid w:val="001873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7302"/>
    <w:rPr>
      <w:rFonts w:ascii="Lucida Grande" w:hAnsi="Lucida Grande" w:cs="Lucida Grande"/>
      <w:sz w:val="18"/>
      <w:szCs w:val="18"/>
    </w:rPr>
  </w:style>
  <w:style w:type="paragraph" w:styleId="TOC3">
    <w:name w:val="toc 3"/>
    <w:basedOn w:val="Normal"/>
    <w:next w:val="Normal"/>
    <w:autoRedefine/>
    <w:uiPriority w:val="39"/>
    <w:semiHidden/>
    <w:unhideWhenUsed/>
    <w:rsid w:val="00187302"/>
    <w:pPr>
      <w:ind w:left="480"/>
    </w:pPr>
    <w:rPr>
      <w:sz w:val="22"/>
      <w:szCs w:val="22"/>
    </w:rPr>
  </w:style>
  <w:style w:type="paragraph" w:styleId="TOC4">
    <w:name w:val="toc 4"/>
    <w:basedOn w:val="Normal"/>
    <w:next w:val="Normal"/>
    <w:autoRedefine/>
    <w:uiPriority w:val="39"/>
    <w:semiHidden/>
    <w:unhideWhenUsed/>
    <w:rsid w:val="00187302"/>
    <w:pPr>
      <w:ind w:left="720"/>
    </w:pPr>
    <w:rPr>
      <w:sz w:val="20"/>
      <w:szCs w:val="20"/>
    </w:rPr>
  </w:style>
  <w:style w:type="paragraph" w:styleId="TOC5">
    <w:name w:val="toc 5"/>
    <w:basedOn w:val="Normal"/>
    <w:next w:val="Normal"/>
    <w:autoRedefine/>
    <w:uiPriority w:val="39"/>
    <w:semiHidden/>
    <w:unhideWhenUsed/>
    <w:rsid w:val="00187302"/>
    <w:pPr>
      <w:ind w:left="960"/>
    </w:pPr>
    <w:rPr>
      <w:sz w:val="20"/>
      <w:szCs w:val="20"/>
    </w:rPr>
  </w:style>
  <w:style w:type="paragraph" w:styleId="TOC6">
    <w:name w:val="toc 6"/>
    <w:basedOn w:val="Normal"/>
    <w:next w:val="Normal"/>
    <w:autoRedefine/>
    <w:uiPriority w:val="39"/>
    <w:semiHidden/>
    <w:unhideWhenUsed/>
    <w:rsid w:val="00187302"/>
    <w:pPr>
      <w:ind w:left="1200"/>
    </w:pPr>
    <w:rPr>
      <w:sz w:val="20"/>
      <w:szCs w:val="20"/>
    </w:rPr>
  </w:style>
  <w:style w:type="paragraph" w:styleId="TOC7">
    <w:name w:val="toc 7"/>
    <w:basedOn w:val="Normal"/>
    <w:next w:val="Normal"/>
    <w:autoRedefine/>
    <w:uiPriority w:val="39"/>
    <w:semiHidden/>
    <w:unhideWhenUsed/>
    <w:rsid w:val="00187302"/>
    <w:pPr>
      <w:ind w:left="1440"/>
    </w:pPr>
    <w:rPr>
      <w:sz w:val="20"/>
      <w:szCs w:val="20"/>
    </w:rPr>
  </w:style>
  <w:style w:type="paragraph" w:styleId="TOC8">
    <w:name w:val="toc 8"/>
    <w:basedOn w:val="Normal"/>
    <w:next w:val="Normal"/>
    <w:autoRedefine/>
    <w:uiPriority w:val="39"/>
    <w:semiHidden/>
    <w:unhideWhenUsed/>
    <w:rsid w:val="00187302"/>
    <w:pPr>
      <w:ind w:left="1680"/>
    </w:pPr>
    <w:rPr>
      <w:sz w:val="20"/>
      <w:szCs w:val="20"/>
    </w:rPr>
  </w:style>
  <w:style w:type="paragraph" w:styleId="TOC9">
    <w:name w:val="toc 9"/>
    <w:basedOn w:val="Normal"/>
    <w:next w:val="Normal"/>
    <w:autoRedefine/>
    <w:uiPriority w:val="39"/>
    <w:semiHidden/>
    <w:unhideWhenUsed/>
    <w:rsid w:val="00187302"/>
    <w:pPr>
      <w:ind w:left="1920"/>
    </w:pPr>
    <w:rPr>
      <w:sz w:val="20"/>
      <w:szCs w:val="20"/>
    </w:rPr>
  </w:style>
  <w:style w:type="table" w:styleId="TableGrid">
    <w:name w:val="Table Grid"/>
    <w:basedOn w:val="TableNormal"/>
    <w:uiPriority w:val="59"/>
    <w:rsid w:val="001873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DF0C07"/>
    <w:pPr>
      <w:tabs>
        <w:tab w:val="center" w:pos="4320"/>
        <w:tab w:val="right" w:pos="8640"/>
      </w:tabs>
    </w:pPr>
  </w:style>
  <w:style w:type="character" w:customStyle="1" w:styleId="FooterChar">
    <w:name w:val="Footer Char"/>
    <w:basedOn w:val="DefaultParagraphFont"/>
    <w:link w:val="Footer"/>
    <w:uiPriority w:val="99"/>
    <w:rsid w:val="00DF0C07"/>
  </w:style>
  <w:style w:type="character" w:styleId="PageNumber">
    <w:name w:val="page number"/>
    <w:basedOn w:val="DefaultParagraphFont"/>
    <w:uiPriority w:val="99"/>
    <w:semiHidden/>
    <w:unhideWhenUsed/>
    <w:rsid w:val="00DF0C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0623">
      <w:bodyDiv w:val="1"/>
      <w:marLeft w:val="0"/>
      <w:marRight w:val="0"/>
      <w:marTop w:val="0"/>
      <w:marBottom w:val="0"/>
      <w:divBdr>
        <w:top w:val="none" w:sz="0" w:space="0" w:color="auto"/>
        <w:left w:val="none" w:sz="0" w:space="0" w:color="auto"/>
        <w:bottom w:val="none" w:sz="0" w:space="0" w:color="auto"/>
        <w:right w:val="none" w:sz="0" w:space="0" w:color="auto"/>
      </w:divBdr>
    </w:div>
    <w:div w:id="44456472">
      <w:bodyDiv w:val="1"/>
      <w:marLeft w:val="0"/>
      <w:marRight w:val="0"/>
      <w:marTop w:val="0"/>
      <w:marBottom w:val="0"/>
      <w:divBdr>
        <w:top w:val="none" w:sz="0" w:space="0" w:color="auto"/>
        <w:left w:val="none" w:sz="0" w:space="0" w:color="auto"/>
        <w:bottom w:val="none" w:sz="0" w:space="0" w:color="auto"/>
        <w:right w:val="none" w:sz="0" w:space="0" w:color="auto"/>
      </w:divBdr>
    </w:div>
    <w:div w:id="83184532">
      <w:bodyDiv w:val="1"/>
      <w:marLeft w:val="0"/>
      <w:marRight w:val="0"/>
      <w:marTop w:val="0"/>
      <w:marBottom w:val="0"/>
      <w:divBdr>
        <w:top w:val="none" w:sz="0" w:space="0" w:color="auto"/>
        <w:left w:val="none" w:sz="0" w:space="0" w:color="auto"/>
        <w:bottom w:val="none" w:sz="0" w:space="0" w:color="auto"/>
        <w:right w:val="none" w:sz="0" w:space="0" w:color="auto"/>
      </w:divBdr>
    </w:div>
    <w:div w:id="131220784">
      <w:bodyDiv w:val="1"/>
      <w:marLeft w:val="0"/>
      <w:marRight w:val="0"/>
      <w:marTop w:val="0"/>
      <w:marBottom w:val="0"/>
      <w:divBdr>
        <w:top w:val="none" w:sz="0" w:space="0" w:color="auto"/>
        <w:left w:val="none" w:sz="0" w:space="0" w:color="auto"/>
        <w:bottom w:val="none" w:sz="0" w:space="0" w:color="auto"/>
        <w:right w:val="none" w:sz="0" w:space="0" w:color="auto"/>
      </w:divBdr>
    </w:div>
    <w:div w:id="153183275">
      <w:bodyDiv w:val="1"/>
      <w:marLeft w:val="0"/>
      <w:marRight w:val="0"/>
      <w:marTop w:val="0"/>
      <w:marBottom w:val="0"/>
      <w:divBdr>
        <w:top w:val="none" w:sz="0" w:space="0" w:color="auto"/>
        <w:left w:val="none" w:sz="0" w:space="0" w:color="auto"/>
        <w:bottom w:val="none" w:sz="0" w:space="0" w:color="auto"/>
        <w:right w:val="none" w:sz="0" w:space="0" w:color="auto"/>
      </w:divBdr>
    </w:div>
    <w:div w:id="226847865">
      <w:bodyDiv w:val="1"/>
      <w:marLeft w:val="0"/>
      <w:marRight w:val="0"/>
      <w:marTop w:val="0"/>
      <w:marBottom w:val="0"/>
      <w:divBdr>
        <w:top w:val="none" w:sz="0" w:space="0" w:color="auto"/>
        <w:left w:val="none" w:sz="0" w:space="0" w:color="auto"/>
        <w:bottom w:val="none" w:sz="0" w:space="0" w:color="auto"/>
        <w:right w:val="none" w:sz="0" w:space="0" w:color="auto"/>
      </w:divBdr>
    </w:div>
    <w:div w:id="245768736">
      <w:bodyDiv w:val="1"/>
      <w:marLeft w:val="0"/>
      <w:marRight w:val="0"/>
      <w:marTop w:val="0"/>
      <w:marBottom w:val="0"/>
      <w:divBdr>
        <w:top w:val="none" w:sz="0" w:space="0" w:color="auto"/>
        <w:left w:val="none" w:sz="0" w:space="0" w:color="auto"/>
        <w:bottom w:val="none" w:sz="0" w:space="0" w:color="auto"/>
        <w:right w:val="none" w:sz="0" w:space="0" w:color="auto"/>
      </w:divBdr>
    </w:div>
    <w:div w:id="529074368">
      <w:bodyDiv w:val="1"/>
      <w:marLeft w:val="0"/>
      <w:marRight w:val="0"/>
      <w:marTop w:val="0"/>
      <w:marBottom w:val="0"/>
      <w:divBdr>
        <w:top w:val="none" w:sz="0" w:space="0" w:color="auto"/>
        <w:left w:val="none" w:sz="0" w:space="0" w:color="auto"/>
        <w:bottom w:val="none" w:sz="0" w:space="0" w:color="auto"/>
        <w:right w:val="none" w:sz="0" w:space="0" w:color="auto"/>
      </w:divBdr>
      <w:divsChild>
        <w:div w:id="633104732">
          <w:marLeft w:val="336"/>
          <w:marRight w:val="0"/>
          <w:marTop w:val="120"/>
          <w:marBottom w:val="312"/>
          <w:divBdr>
            <w:top w:val="none" w:sz="0" w:space="0" w:color="auto"/>
            <w:left w:val="none" w:sz="0" w:space="0" w:color="auto"/>
            <w:bottom w:val="none" w:sz="0" w:space="0" w:color="auto"/>
            <w:right w:val="none" w:sz="0" w:space="0" w:color="auto"/>
          </w:divBdr>
          <w:divsChild>
            <w:div w:id="51080074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6425454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545608859">
      <w:bodyDiv w:val="1"/>
      <w:marLeft w:val="0"/>
      <w:marRight w:val="0"/>
      <w:marTop w:val="0"/>
      <w:marBottom w:val="0"/>
      <w:divBdr>
        <w:top w:val="none" w:sz="0" w:space="0" w:color="auto"/>
        <w:left w:val="none" w:sz="0" w:space="0" w:color="auto"/>
        <w:bottom w:val="none" w:sz="0" w:space="0" w:color="auto"/>
        <w:right w:val="none" w:sz="0" w:space="0" w:color="auto"/>
      </w:divBdr>
      <w:divsChild>
        <w:div w:id="200168348">
          <w:marLeft w:val="336"/>
          <w:marRight w:val="0"/>
          <w:marTop w:val="120"/>
          <w:marBottom w:val="312"/>
          <w:divBdr>
            <w:top w:val="none" w:sz="0" w:space="0" w:color="auto"/>
            <w:left w:val="none" w:sz="0" w:space="0" w:color="auto"/>
            <w:bottom w:val="none" w:sz="0" w:space="0" w:color="auto"/>
            <w:right w:val="none" w:sz="0" w:space="0" w:color="auto"/>
          </w:divBdr>
          <w:divsChild>
            <w:div w:id="6427358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68126426">
          <w:marLeft w:val="336"/>
          <w:marRight w:val="0"/>
          <w:marTop w:val="120"/>
          <w:marBottom w:val="312"/>
          <w:divBdr>
            <w:top w:val="none" w:sz="0" w:space="0" w:color="auto"/>
            <w:left w:val="none" w:sz="0" w:space="0" w:color="auto"/>
            <w:bottom w:val="none" w:sz="0" w:space="0" w:color="auto"/>
            <w:right w:val="none" w:sz="0" w:space="0" w:color="auto"/>
          </w:divBdr>
          <w:divsChild>
            <w:div w:id="46216362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44214401">
          <w:marLeft w:val="336"/>
          <w:marRight w:val="0"/>
          <w:marTop w:val="120"/>
          <w:marBottom w:val="312"/>
          <w:divBdr>
            <w:top w:val="none" w:sz="0" w:space="0" w:color="auto"/>
            <w:left w:val="none" w:sz="0" w:space="0" w:color="auto"/>
            <w:bottom w:val="none" w:sz="0" w:space="0" w:color="auto"/>
            <w:right w:val="none" w:sz="0" w:space="0" w:color="auto"/>
          </w:divBdr>
          <w:divsChild>
            <w:div w:id="185060661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22737376">
      <w:bodyDiv w:val="1"/>
      <w:marLeft w:val="0"/>
      <w:marRight w:val="0"/>
      <w:marTop w:val="0"/>
      <w:marBottom w:val="0"/>
      <w:divBdr>
        <w:top w:val="none" w:sz="0" w:space="0" w:color="auto"/>
        <w:left w:val="none" w:sz="0" w:space="0" w:color="auto"/>
        <w:bottom w:val="none" w:sz="0" w:space="0" w:color="auto"/>
        <w:right w:val="none" w:sz="0" w:space="0" w:color="auto"/>
      </w:divBdr>
    </w:div>
    <w:div w:id="661204298">
      <w:bodyDiv w:val="1"/>
      <w:marLeft w:val="0"/>
      <w:marRight w:val="0"/>
      <w:marTop w:val="0"/>
      <w:marBottom w:val="0"/>
      <w:divBdr>
        <w:top w:val="none" w:sz="0" w:space="0" w:color="auto"/>
        <w:left w:val="none" w:sz="0" w:space="0" w:color="auto"/>
        <w:bottom w:val="none" w:sz="0" w:space="0" w:color="auto"/>
        <w:right w:val="none" w:sz="0" w:space="0" w:color="auto"/>
      </w:divBdr>
    </w:div>
    <w:div w:id="741566670">
      <w:bodyDiv w:val="1"/>
      <w:marLeft w:val="0"/>
      <w:marRight w:val="0"/>
      <w:marTop w:val="0"/>
      <w:marBottom w:val="0"/>
      <w:divBdr>
        <w:top w:val="none" w:sz="0" w:space="0" w:color="auto"/>
        <w:left w:val="none" w:sz="0" w:space="0" w:color="auto"/>
        <w:bottom w:val="none" w:sz="0" w:space="0" w:color="auto"/>
        <w:right w:val="none" w:sz="0" w:space="0" w:color="auto"/>
      </w:divBdr>
    </w:div>
    <w:div w:id="797377653">
      <w:bodyDiv w:val="1"/>
      <w:marLeft w:val="0"/>
      <w:marRight w:val="0"/>
      <w:marTop w:val="0"/>
      <w:marBottom w:val="0"/>
      <w:divBdr>
        <w:top w:val="none" w:sz="0" w:space="0" w:color="auto"/>
        <w:left w:val="none" w:sz="0" w:space="0" w:color="auto"/>
        <w:bottom w:val="none" w:sz="0" w:space="0" w:color="auto"/>
        <w:right w:val="none" w:sz="0" w:space="0" w:color="auto"/>
      </w:divBdr>
    </w:div>
    <w:div w:id="837113039">
      <w:bodyDiv w:val="1"/>
      <w:marLeft w:val="0"/>
      <w:marRight w:val="0"/>
      <w:marTop w:val="0"/>
      <w:marBottom w:val="0"/>
      <w:divBdr>
        <w:top w:val="none" w:sz="0" w:space="0" w:color="auto"/>
        <w:left w:val="none" w:sz="0" w:space="0" w:color="auto"/>
        <w:bottom w:val="none" w:sz="0" w:space="0" w:color="auto"/>
        <w:right w:val="none" w:sz="0" w:space="0" w:color="auto"/>
      </w:divBdr>
    </w:div>
    <w:div w:id="876699464">
      <w:bodyDiv w:val="1"/>
      <w:marLeft w:val="0"/>
      <w:marRight w:val="0"/>
      <w:marTop w:val="0"/>
      <w:marBottom w:val="0"/>
      <w:divBdr>
        <w:top w:val="none" w:sz="0" w:space="0" w:color="auto"/>
        <w:left w:val="none" w:sz="0" w:space="0" w:color="auto"/>
        <w:bottom w:val="none" w:sz="0" w:space="0" w:color="auto"/>
        <w:right w:val="none" w:sz="0" w:space="0" w:color="auto"/>
      </w:divBdr>
      <w:divsChild>
        <w:div w:id="1463385980">
          <w:marLeft w:val="336"/>
          <w:marRight w:val="0"/>
          <w:marTop w:val="120"/>
          <w:marBottom w:val="312"/>
          <w:divBdr>
            <w:top w:val="none" w:sz="0" w:space="0" w:color="auto"/>
            <w:left w:val="none" w:sz="0" w:space="0" w:color="auto"/>
            <w:bottom w:val="none" w:sz="0" w:space="0" w:color="auto"/>
            <w:right w:val="none" w:sz="0" w:space="0" w:color="auto"/>
          </w:divBdr>
          <w:divsChild>
            <w:div w:id="197552710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62116933">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41268362">
      <w:bodyDiv w:val="1"/>
      <w:marLeft w:val="0"/>
      <w:marRight w:val="0"/>
      <w:marTop w:val="0"/>
      <w:marBottom w:val="0"/>
      <w:divBdr>
        <w:top w:val="none" w:sz="0" w:space="0" w:color="auto"/>
        <w:left w:val="none" w:sz="0" w:space="0" w:color="auto"/>
        <w:bottom w:val="none" w:sz="0" w:space="0" w:color="auto"/>
        <w:right w:val="none" w:sz="0" w:space="0" w:color="auto"/>
      </w:divBdr>
    </w:div>
    <w:div w:id="1184440723">
      <w:bodyDiv w:val="1"/>
      <w:marLeft w:val="0"/>
      <w:marRight w:val="0"/>
      <w:marTop w:val="0"/>
      <w:marBottom w:val="0"/>
      <w:divBdr>
        <w:top w:val="none" w:sz="0" w:space="0" w:color="auto"/>
        <w:left w:val="none" w:sz="0" w:space="0" w:color="auto"/>
        <w:bottom w:val="none" w:sz="0" w:space="0" w:color="auto"/>
        <w:right w:val="none" w:sz="0" w:space="0" w:color="auto"/>
      </w:divBdr>
    </w:div>
    <w:div w:id="1277517177">
      <w:bodyDiv w:val="1"/>
      <w:marLeft w:val="0"/>
      <w:marRight w:val="0"/>
      <w:marTop w:val="0"/>
      <w:marBottom w:val="0"/>
      <w:divBdr>
        <w:top w:val="none" w:sz="0" w:space="0" w:color="auto"/>
        <w:left w:val="none" w:sz="0" w:space="0" w:color="auto"/>
        <w:bottom w:val="none" w:sz="0" w:space="0" w:color="auto"/>
        <w:right w:val="none" w:sz="0" w:space="0" w:color="auto"/>
      </w:divBdr>
    </w:div>
    <w:div w:id="1407917806">
      <w:bodyDiv w:val="1"/>
      <w:marLeft w:val="0"/>
      <w:marRight w:val="0"/>
      <w:marTop w:val="0"/>
      <w:marBottom w:val="0"/>
      <w:divBdr>
        <w:top w:val="none" w:sz="0" w:space="0" w:color="auto"/>
        <w:left w:val="none" w:sz="0" w:space="0" w:color="auto"/>
        <w:bottom w:val="none" w:sz="0" w:space="0" w:color="auto"/>
        <w:right w:val="none" w:sz="0" w:space="0" w:color="auto"/>
      </w:divBdr>
    </w:div>
    <w:div w:id="1452936934">
      <w:bodyDiv w:val="1"/>
      <w:marLeft w:val="0"/>
      <w:marRight w:val="0"/>
      <w:marTop w:val="0"/>
      <w:marBottom w:val="0"/>
      <w:divBdr>
        <w:top w:val="none" w:sz="0" w:space="0" w:color="auto"/>
        <w:left w:val="none" w:sz="0" w:space="0" w:color="auto"/>
        <w:bottom w:val="none" w:sz="0" w:space="0" w:color="auto"/>
        <w:right w:val="none" w:sz="0" w:space="0" w:color="auto"/>
      </w:divBdr>
    </w:div>
    <w:div w:id="1526940437">
      <w:bodyDiv w:val="1"/>
      <w:marLeft w:val="0"/>
      <w:marRight w:val="0"/>
      <w:marTop w:val="0"/>
      <w:marBottom w:val="0"/>
      <w:divBdr>
        <w:top w:val="none" w:sz="0" w:space="0" w:color="auto"/>
        <w:left w:val="none" w:sz="0" w:space="0" w:color="auto"/>
        <w:bottom w:val="none" w:sz="0" w:space="0" w:color="auto"/>
        <w:right w:val="none" w:sz="0" w:space="0" w:color="auto"/>
      </w:divBdr>
    </w:div>
    <w:div w:id="1715346536">
      <w:bodyDiv w:val="1"/>
      <w:marLeft w:val="0"/>
      <w:marRight w:val="0"/>
      <w:marTop w:val="0"/>
      <w:marBottom w:val="0"/>
      <w:divBdr>
        <w:top w:val="none" w:sz="0" w:space="0" w:color="auto"/>
        <w:left w:val="none" w:sz="0" w:space="0" w:color="auto"/>
        <w:bottom w:val="none" w:sz="0" w:space="0" w:color="auto"/>
        <w:right w:val="none" w:sz="0" w:space="0" w:color="auto"/>
      </w:divBdr>
    </w:div>
    <w:div w:id="1747801491">
      <w:bodyDiv w:val="1"/>
      <w:marLeft w:val="0"/>
      <w:marRight w:val="0"/>
      <w:marTop w:val="0"/>
      <w:marBottom w:val="0"/>
      <w:divBdr>
        <w:top w:val="none" w:sz="0" w:space="0" w:color="auto"/>
        <w:left w:val="none" w:sz="0" w:space="0" w:color="auto"/>
        <w:bottom w:val="none" w:sz="0" w:space="0" w:color="auto"/>
        <w:right w:val="none" w:sz="0" w:space="0" w:color="auto"/>
      </w:divBdr>
    </w:div>
    <w:div w:id="1786923842">
      <w:bodyDiv w:val="1"/>
      <w:marLeft w:val="0"/>
      <w:marRight w:val="0"/>
      <w:marTop w:val="0"/>
      <w:marBottom w:val="0"/>
      <w:divBdr>
        <w:top w:val="none" w:sz="0" w:space="0" w:color="auto"/>
        <w:left w:val="none" w:sz="0" w:space="0" w:color="auto"/>
        <w:bottom w:val="none" w:sz="0" w:space="0" w:color="auto"/>
        <w:right w:val="none" w:sz="0" w:space="0" w:color="auto"/>
      </w:divBdr>
    </w:div>
    <w:div w:id="2026328000">
      <w:bodyDiv w:val="1"/>
      <w:marLeft w:val="0"/>
      <w:marRight w:val="0"/>
      <w:marTop w:val="0"/>
      <w:marBottom w:val="0"/>
      <w:divBdr>
        <w:top w:val="none" w:sz="0" w:space="0" w:color="auto"/>
        <w:left w:val="none" w:sz="0" w:space="0" w:color="auto"/>
        <w:bottom w:val="none" w:sz="0" w:space="0" w:color="auto"/>
        <w:right w:val="none" w:sz="0" w:space="0" w:color="auto"/>
      </w:divBdr>
    </w:div>
    <w:div w:id="2057469315">
      <w:bodyDiv w:val="1"/>
      <w:marLeft w:val="0"/>
      <w:marRight w:val="0"/>
      <w:marTop w:val="0"/>
      <w:marBottom w:val="0"/>
      <w:divBdr>
        <w:top w:val="none" w:sz="0" w:space="0" w:color="auto"/>
        <w:left w:val="none" w:sz="0" w:space="0" w:color="auto"/>
        <w:bottom w:val="none" w:sz="0" w:space="0" w:color="auto"/>
        <w:right w:val="none" w:sz="0" w:space="0" w:color="auto"/>
      </w:divBdr>
    </w:div>
    <w:div w:id="20930410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image" Target="media/image2.gif"/><Relationship Id="rId14" Type="http://schemas.openxmlformats.org/officeDocument/2006/relationships/diagramData" Target="diagrams/data1.xml"/><Relationship Id="rId15" Type="http://schemas.openxmlformats.org/officeDocument/2006/relationships/diagramLayout" Target="diagrams/layout1.xml"/><Relationship Id="rId16" Type="http://schemas.openxmlformats.org/officeDocument/2006/relationships/diagramQuickStyle" Target="diagrams/quickStyle1.xml"/><Relationship Id="rId17" Type="http://schemas.openxmlformats.org/officeDocument/2006/relationships/diagramColors" Target="diagrams/colors1.xml"/><Relationship Id="rId18" Type="http://schemas.microsoft.com/office/2007/relationships/diagramDrawing" Target="diagrams/drawing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62E4F19-7EB9-DA48-B099-18633372F9B2}" type="doc">
      <dgm:prSet loTypeId="urn:microsoft.com/office/officeart/2005/8/layout/hierarchy1" loCatId="" qsTypeId="urn:microsoft.com/office/officeart/2005/8/quickstyle/3D4" qsCatId="3D" csTypeId="urn:microsoft.com/office/officeart/2005/8/colors/accent2_2" csCatId="accent2" phldr="1"/>
      <dgm:spPr/>
      <dgm:t>
        <a:bodyPr/>
        <a:lstStyle/>
        <a:p>
          <a:endParaRPr lang="en-US"/>
        </a:p>
      </dgm:t>
    </dgm:pt>
    <dgm:pt modelId="{83ABE5DC-D936-9241-9375-8703D7524F95}">
      <dgm:prSet phldrT="[Text]"/>
      <dgm:spPr/>
      <dgm:t>
        <a:bodyPr/>
        <a:lstStyle/>
        <a:p>
          <a:r>
            <a:rPr lang="el-GR"/>
            <a:t>Αντιγόνη</a:t>
          </a:r>
          <a:endParaRPr lang="en-US"/>
        </a:p>
      </dgm:t>
    </dgm:pt>
    <dgm:pt modelId="{ED69E3E6-2F0A-7746-B537-35893B610F97}" type="parTrans" cxnId="{577F36F6-94D5-D146-8C99-D7178D56972A}">
      <dgm:prSet/>
      <dgm:spPr/>
      <dgm:t>
        <a:bodyPr/>
        <a:lstStyle/>
        <a:p>
          <a:endParaRPr lang="en-US"/>
        </a:p>
      </dgm:t>
    </dgm:pt>
    <dgm:pt modelId="{8B21CE7E-89C7-7442-877A-92E784AAAAB0}" type="sibTrans" cxnId="{577F36F6-94D5-D146-8C99-D7178D56972A}">
      <dgm:prSet/>
      <dgm:spPr/>
      <dgm:t>
        <a:bodyPr/>
        <a:lstStyle/>
        <a:p>
          <a:endParaRPr lang="en-US"/>
        </a:p>
      </dgm:t>
    </dgm:pt>
    <dgm:pt modelId="{A86E0D1C-6A47-6641-98C4-F325E042E018}">
      <dgm:prSet phldrT="[Text]"/>
      <dgm:spPr/>
      <dgm:t>
        <a:bodyPr/>
        <a:lstStyle/>
        <a:p>
          <a:r>
            <a:rPr lang="el-GR"/>
            <a:t>Διαλεχτή</a:t>
          </a:r>
          <a:endParaRPr lang="en-US"/>
        </a:p>
      </dgm:t>
    </dgm:pt>
    <dgm:pt modelId="{C63D95AB-1498-2446-A518-E2E3AE3EBBEC}" type="parTrans" cxnId="{32F7D901-3406-A448-B401-8E6666B21808}">
      <dgm:prSet/>
      <dgm:spPr/>
      <dgm:t>
        <a:bodyPr/>
        <a:lstStyle/>
        <a:p>
          <a:endParaRPr lang="en-US"/>
        </a:p>
      </dgm:t>
    </dgm:pt>
    <dgm:pt modelId="{93227F51-F4C4-CC43-AA9D-641766B222EF}" type="sibTrans" cxnId="{32F7D901-3406-A448-B401-8E6666B21808}">
      <dgm:prSet/>
      <dgm:spPr/>
      <dgm:t>
        <a:bodyPr/>
        <a:lstStyle/>
        <a:p>
          <a:endParaRPr lang="en-US"/>
        </a:p>
      </dgm:t>
    </dgm:pt>
    <dgm:pt modelId="{A6C1B9AD-BE64-0B4F-8D3D-76177AD190BE}">
      <dgm:prSet phldrT="[Text]"/>
      <dgm:spPr/>
      <dgm:t>
        <a:bodyPr/>
        <a:lstStyle/>
        <a:p>
          <a:r>
            <a:rPr lang="el-GR"/>
            <a:t>Μαρία</a:t>
          </a:r>
          <a:endParaRPr lang="en-US"/>
        </a:p>
      </dgm:t>
    </dgm:pt>
    <dgm:pt modelId="{D9B4C834-1FE1-1B4D-8FB4-238E9C90DF88}" type="parTrans" cxnId="{84F73AF6-44FD-3645-B433-F6F31CBF44A3}">
      <dgm:prSet/>
      <dgm:spPr/>
      <dgm:t>
        <a:bodyPr/>
        <a:lstStyle/>
        <a:p>
          <a:endParaRPr lang="en-US"/>
        </a:p>
      </dgm:t>
    </dgm:pt>
    <dgm:pt modelId="{5FB23F70-7E56-3B41-ACEB-93570E427A15}" type="sibTrans" cxnId="{84F73AF6-44FD-3645-B433-F6F31CBF44A3}">
      <dgm:prSet/>
      <dgm:spPr/>
      <dgm:t>
        <a:bodyPr/>
        <a:lstStyle/>
        <a:p>
          <a:endParaRPr lang="en-US"/>
        </a:p>
      </dgm:t>
    </dgm:pt>
    <dgm:pt modelId="{874C8040-3D29-114F-9ADF-95C6F177A29D}">
      <dgm:prSet phldrT="[Text]"/>
      <dgm:spPr/>
      <dgm:t>
        <a:bodyPr/>
        <a:lstStyle/>
        <a:p>
          <a:r>
            <a:rPr lang="el-GR"/>
            <a:t>Αντιγόνη</a:t>
          </a:r>
          <a:endParaRPr lang="en-US"/>
        </a:p>
      </dgm:t>
    </dgm:pt>
    <dgm:pt modelId="{1FD0DECC-883E-FE48-9D0F-4BE768508600}" type="parTrans" cxnId="{539A545B-F70D-5D4B-84E9-D7CE0E7BBAB9}">
      <dgm:prSet/>
      <dgm:spPr/>
      <dgm:t>
        <a:bodyPr/>
        <a:lstStyle/>
        <a:p>
          <a:endParaRPr lang="en-US"/>
        </a:p>
      </dgm:t>
    </dgm:pt>
    <dgm:pt modelId="{742983C5-A579-5644-B00F-7356467BFED7}" type="sibTrans" cxnId="{539A545B-F70D-5D4B-84E9-D7CE0E7BBAB9}">
      <dgm:prSet/>
      <dgm:spPr/>
      <dgm:t>
        <a:bodyPr/>
        <a:lstStyle/>
        <a:p>
          <a:endParaRPr lang="en-US"/>
        </a:p>
      </dgm:t>
    </dgm:pt>
    <dgm:pt modelId="{95D77605-5F95-E941-BA20-7AF871DC2844}">
      <dgm:prSet phldrT="[Text]"/>
      <dgm:spPr/>
      <dgm:t>
        <a:bodyPr/>
        <a:lstStyle/>
        <a:p>
          <a:r>
            <a:rPr lang="el-GR"/>
            <a:t>Δημητρούλα</a:t>
          </a:r>
        </a:p>
      </dgm:t>
    </dgm:pt>
    <dgm:pt modelId="{FBBB03A5-75F6-CD4C-A6B5-B9BCDA539147}" type="parTrans" cxnId="{95A4DCF5-1EA4-F043-B77A-EE0D31570E61}">
      <dgm:prSet/>
      <dgm:spPr/>
      <dgm:t>
        <a:bodyPr/>
        <a:lstStyle/>
        <a:p>
          <a:endParaRPr lang="en-US"/>
        </a:p>
      </dgm:t>
    </dgm:pt>
    <dgm:pt modelId="{D31AB1A7-BD44-1646-93B3-9C70231BFBEF}" type="sibTrans" cxnId="{95A4DCF5-1EA4-F043-B77A-EE0D31570E61}">
      <dgm:prSet/>
      <dgm:spPr/>
      <dgm:t>
        <a:bodyPr/>
        <a:lstStyle/>
        <a:p>
          <a:endParaRPr lang="en-US"/>
        </a:p>
      </dgm:t>
    </dgm:pt>
    <dgm:pt modelId="{C9D2E246-CB91-2C4B-A0F3-BC08CE470DDE}">
      <dgm:prSet phldrT="[Text]"/>
      <dgm:spPr/>
      <dgm:t>
        <a:bodyPr/>
        <a:lstStyle/>
        <a:p>
          <a:r>
            <a:rPr lang="el-GR"/>
            <a:t>Χρυσούλα</a:t>
          </a:r>
          <a:endParaRPr lang="en-US"/>
        </a:p>
      </dgm:t>
    </dgm:pt>
    <dgm:pt modelId="{B120C6F4-A84B-CF49-92D1-E3D13CBD0D5A}" type="parTrans" cxnId="{45919F6D-8926-3140-BAAF-C03183C0D15C}">
      <dgm:prSet/>
      <dgm:spPr/>
      <dgm:t>
        <a:bodyPr/>
        <a:lstStyle/>
        <a:p>
          <a:endParaRPr lang="en-US"/>
        </a:p>
      </dgm:t>
    </dgm:pt>
    <dgm:pt modelId="{367C056A-995C-A14E-8DCE-18667FCBAC53}" type="sibTrans" cxnId="{45919F6D-8926-3140-BAAF-C03183C0D15C}">
      <dgm:prSet/>
      <dgm:spPr/>
      <dgm:t>
        <a:bodyPr/>
        <a:lstStyle/>
        <a:p>
          <a:endParaRPr lang="en-US"/>
        </a:p>
      </dgm:t>
    </dgm:pt>
    <dgm:pt modelId="{700D6430-FC99-F749-A6CB-67F19B3213B5}">
      <dgm:prSet phldrT="[Text]"/>
      <dgm:spPr/>
      <dgm:t>
        <a:bodyPr/>
        <a:lstStyle/>
        <a:p>
          <a:r>
            <a:rPr lang="el-GR"/>
            <a:t>Νίκος</a:t>
          </a:r>
          <a:endParaRPr lang="en-US"/>
        </a:p>
      </dgm:t>
    </dgm:pt>
    <dgm:pt modelId="{8EB2EE54-6A2E-A84B-81A2-F61BDFBB3141}" type="parTrans" cxnId="{B23163BA-2F8F-CE4C-8A9A-DA4234BE1845}">
      <dgm:prSet/>
      <dgm:spPr/>
      <dgm:t>
        <a:bodyPr/>
        <a:lstStyle/>
        <a:p>
          <a:endParaRPr lang="en-US"/>
        </a:p>
      </dgm:t>
    </dgm:pt>
    <dgm:pt modelId="{5C68CACC-1FE1-C840-983E-97A4EF80F4A3}" type="sibTrans" cxnId="{B23163BA-2F8F-CE4C-8A9A-DA4234BE1845}">
      <dgm:prSet/>
      <dgm:spPr/>
      <dgm:t>
        <a:bodyPr/>
        <a:lstStyle/>
        <a:p>
          <a:endParaRPr lang="en-US"/>
        </a:p>
      </dgm:t>
    </dgm:pt>
    <dgm:pt modelId="{32A3937C-1AA4-C341-8B72-059750FB8E3E}">
      <dgm:prSet phldrT="[Text]"/>
      <dgm:spPr/>
      <dgm:t>
        <a:bodyPr/>
        <a:lstStyle/>
        <a:p>
          <a:r>
            <a:rPr lang="el-GR"/>
            <a:t>Δημήτρης</a:t>
          </a:r>
        </a:p>
      </dgm:t>
    </dgm:pt>
    <dgm:pt modelId="{C18CB5EC-90D8-1642-AB2C-B64A4A0C05E5}" type="parTrans" cxnId="{68555D16-67A6-6F40-9E54-9C8B7B31FB26}">
      <dgm:prSet/>
      <dgm:spPr/>
      <dgm:t>
        <a:bodyPr/>
        <a:lstStyle/>
        <a:p>
          <a:endParaRPr lang="en-US"/>
        </a:p>
      </dgm:t>
    </dgm:pt>
    <dgm:pt modelId="{E32A3465-B72E-7642-BCC0-DC7021A652C1}" type="sibTrans" cxnId="{68555D16-67A6-6F40-9E54-9C8B7B31FB26}">
      <dgm:prSet/>
      <dgm:spPr/>
      <dgm:t>
        <a:bodyPr/>
        <a:lstStyle/>
        <a:p>
          <a:endParaRPr lang="en-US"/>
        </a:p>
      </dgm:t>
    </dgm:pt>
    <dgm:pt modelId="{46627370-A865-2040-ABCE-E2E018146466}" type="pres">
      <dgm:prSet presAssocID="{462E4F19-7EB9-DA48-B099-18633372F9B2}" presName="hierChild1" presStyleCnt="0">
        <dgm:presLayoutVars>
          <dgm:chPref val="1"/>
          <dgm:dir/>
          <dgm:animOne val="branch"/>
          <dgm:animLvl val="lvl"/>
          <dgm:resizeHandles/>
        </dgm:presLayoutVars>
      </dgm:prSet>
      <dgm:spPr/>
      <dgm:t>
        <a:bodyPr/>
        <a:lstStyle/>
        <a:p>
          <a:endParaRPr lang="en-US"/>
        </a:p>
      </dgm:t>
    </dgm:pt>
    <dgm:pt modelId="{ADB7FF96-B4DB-9849-843A-0C142202ADA0}" type="pres">
      <dgm:prSet presAssocID="{83ABE5DC-D936-9241-9375-8703D7524F95}" presName="hierRoot1" presStyleCnt="0"/>
      <dgm:spPr/>
      <dgm:t>
        <a:bodyPr/>
        <a:lstStyle/>
        <a:p>
          <a:endParaRPr lang="en-US"/>
        </a:p>
      </dgm:t>
    </dgm:pt>
    <dgm:pt modelId="{34C23FE5-156B-D548-969B-8DE48912A982}" type="pres">
      <dgm:prSet presAssocID="{83ABE5DC-D936-9241-9375-8703D7524F95}" presName="composite" presStyleCnt="0"/>
      <dgm:spPr/>
      <dgm:t>
        <a:bodyPr/>
        <a:lstStyle/>
        <a:p>
          <a:endParaRPr lang="en-US"/>
        </a:p>
      </dgm:t>
    </dgm:pt>
    <dgm:pt modelId="{EDBAA3C9-979D-514C-98E3-15D1C5C2CDCE}" type="pres">
      <dgm:prSet presAssocID="{83ABE5DC-D936-9241-9375-8703D7524F95}" presName="background" presStyleLbl="node0" presStyleIdx="0" presStyleCnt="1"/>
      <dgm:spPr/>
      <dgm:t>
        <a:bodyPr/>
        <a:lstStyle/>
        <a:p>
          <a:endParaRPr lang="en-US"/>
        </a:p>
      </dgm:t>
    </dgm:pt>
    <dgm:pt modelId="{64A30988-8E5C-2F48-984D-8CD21DCF0503}" type="pres">
      <dgm:prSet presAssocID="{83ABE5DC-D936-9241-9375-8703D7524F95}" presName="text" presStyleLbl="fgAcc0" presStyleIdx="0" presStyleCnt="1">
        <dgm:presLayoutVars>
          <dgm:chPref val="3"/>
        </dgm:presLayoutVars>
      </dgm:prSet>
      <dgm:spPr/>
      <dgm:t>
        <a:bodyPr/>
        <a:lstStyle/>
        <a:p>
          <a:endParaRPr lang="en-US"/>
        </a:p>
      </dgm:t>
    </dgm:pt>
    <dgm:pt modelId="{357A40A2-6B4C-FF44-A9B4-86E5157AD098}" type="pres">
      <dgm:prSet presAssocID="{83ABE5DC-D936-9241-9375-8703D7524F95}" presName="hierChild2" presStyleCnt="0"/>
      <dgm:spPr/>
      <dgm:t>
        <a:bodyPr/>
        <a:lstStyle/>
        <a:p>
          <a:endParaRPr lang="en-US"/>
        </a:p>
      </dgm:t>
    </dgm:pt>
    <dgm:pt modelId="{05010600-9F88-B241-89B0-DD8EDC4D6006}" type="pres">
      <dgm:prSet presAssocID="{C63D95AB-1498-2446-A518-E2E3AE3EBBEC}" presName="Name10" presStyleLbl="parChTrans1D2" presStyleIdx="0" presStyleCnt="4"/>
      <dgm:spPr/>
      <dgm:t>
        <a:bodyPr/>
        <a:lstStyle/>
        <a:p>
          <a:endParaRPr lang="en-US"/>
        </a:p>
      </dgm:t>
    </dgm:pt>
    <dgm:pt modelId="{82D4B3BA-1751-B448-A856-053DF5ECF40A}" type="pres">
      <dgm:prSet presAssocID="{A86E0D1C-6A47-6641-98C4-F325E042E018}" presName="hierRoot2" presStyleCnt="0"/>
      <dgm:spPr/>
      <dgm:t>
        <a:bodyPr/>
        <a:lstStyle/>
        <a:p>
          <a:endParaRPr lang="en-US"/>
        </a:p>
      </dgm:t>
    </dgm:pt>
    <dgm:pt modelId="{58C4B4FB-7079-8D4B-8EAF-49EB31FE3156}" type="pres">
      <dgm:prSet presAssocID="{A86E0D1C-6A47-6641-98C4-F325E042E018}" presName="composite2" presStyleCnt="0"/>
      <dgm:spPr/>
      <dgm:t>
        <a:bodyPr/>
        <a:lstStyle/>
        <a:p>
          <a:endParaRPr lang="en-US"/>
        </a:p>
      </dgm:t>
    </dgm:pt>
    <dgm:pt modelId="{17D2D452-A2CA-7D48-BBFD-8AB43F2705AE}" type="pres">
      <dgm:prSet presAssocID="{A86E0D1C-6A47-6641-98C4-F325E042E018}" presName="background2" presStyleLbl="node2" presStyleIdx="0" presStyleCnt="4"/>
      <dgm:spPr/>
      <dgm:t>
        <a:bodyPr/>
        <a:lstStyle/>
        <a:p>
          <a:endParaRPr lang="en-US"/>
        </a:p>
      </dgm:t>
    </dgm:pt>
    <dgm:pt modelId="{F62EE3AD-A53D-1646-B143-01FAFBB0EC10}" type="pres">
      <dgm:prSet presAssocID="{A86E0D1C-6A47-6641-98C4-F325E042E018}" presName="text2" presStyleLbl="fgAcc2" presStyleIdx="0" presStyleCnt="4">
        <dgm:presLayoutVars>
          <dgm:chPref val="3"/>
        </dgm:presLayoutVars>
      </dgm:prSet>
      <dgm:spPr/>
      <dgm:t>
        <a:bodyPr/>
        <a:lstStyle/>
        <a:p>
          <a:endParaRPr lang="en-US"/>
        </a:p>
      </dgm:t>
    </dgm:pt>
    <dgm:pt modelId="{C4D7C439-4ACD-7048-BEEB-81AA5573F247}" type="pres">
      <dgm:prSet presAssocID="{A86E0D1C-6A47-6641-98C4-F325E042E018}" presName="hierChild3" presStyleCnt="0"/>
      <dgm:spPr/>
      <dgm:t>
        <a:bodyPr/>
        <a:lstStyle/>
        <a:p>
          <a:endParaRPr lang="en-US"/>
        </a:p>
      </dgm:t>
    </dgm:pt>
    <dgm:pt modelId="{6DA25918-4734-AE44-9550-4F106615AAF8}" type="pres">
      <dgm:prSet presAssocID="{8EB2EE54-6A2E-A84B-81A2-F61BDFBB3141}" presName="Name10" presStyleLbl="parChTrans1D2" presStyleIdx="1" presStyleCnt="4"/>
      <dgm:spPr/>
      <dgm:t>
        <a:bodyPr/>
        <a:lstStyle/>
        <a:p>
          <a:endParaRPr lang="en-US"/>
        </a:p>
      </dgm:t>
    </dgm:pt>
    <dgm:pt modelId="{F8306B99-7C13-254E-8D3F-05384583C88E}" type="pres">
      <dgm:prSet presAssocID="{700D6430-FC99-F749-A6CB-67F19B3213B5}" presName="hierRoot2" presStyleCnt="0"/>
      <dgm:spPr/>
      <dgm:t>
        <a:bodyPr/>
        <a:lstStyle/>
        <a:p>
          <a:endParaRPr lang="en-US"/>
        </a:p>
      </dgm:t>
    </dgm:pt>
    <dgm:pt modelId="{79A701BD-A2E1-D74D-ABAA-A948A3E233DF}" type="pres">
      <dgm:prSet presAssocID="{700D6430-FC99-F749-A6CB-67F19B3213B5}" presName="composite2" presStyleCnt="0"/>
      <dgm:spPr/>
      <dgm:t>
        <a:bodyPr/>
        <a:lstStyle/>
        <a:p>
          <a:endParaRPr lang="en-US"/>
        </a:p>
      </dgm:t>
    </dgm:pt>
    <dgm:pt modelId="{C4233BDA-F207-D241-994E-9B82187E1F17}" type="pres">
      <dgm:prSet presAssocID="{700D6430-FC99-F749-A6CB-67F19B3213B5}" presName="background2" presStyleLbl="node2" presStyleIdx="1" presStyleCnt="4"/>
      <dgm:spPr/>
      <dgm:t>
        <a:bodyPr/>
        <a:lstStyle/>
        <a:p>
          <a:endParaRPr lang="en-US"/>
        </a:p>
      </dgm:t>
    </dgm:pt>
    <dgm:pt modelId="{084070FD-21A5-AA42-AFC8-CF45DB5B46A8}" type="pres">
      <dgm:prSet presAssocID="{700D6430-FC99-F749-A6CB-67F19B3213B5}" presName="text2" presStyleLbl="fgAcc2" presStyleIdx="1" presStyleCnt="4">
        <dgm:presLayoutVars>
          <dgm:chPref val="3"/>
        </dgm:presLayoutVars>
      </dgm:prSet>
      <dgm:spPr/>
      <dgm:t>
        <a:bodyPr/>
        <a:lstStyle/>
        <a:p>
          <a:endParaRPr lang="en-US"/>
        </a:p>
      </dgm:t>
    </dgm:pt>
    <dgm:pt modelId="{0878DB98-654F-3F47-BC4F-B7A64F5A2996}" type="pres">
      <dgm:prSet presAssocID="{700D6430-FC99-F749-A6CB-67F19B3213B5}" presName="hierChild3" presStyleCnt="0"/>
      <dgm:spPr/>
      <dgm:t>
        <a:bodyPr/>
        <a:lstStyle/>
        <a:p>
          <a:endParaRPr lang="en-US"/>
        </a:p>
      </dgm:t>
    </dgm:pt>
    <dgm:pt modelId="{6AF0C92B-2100-894D-B26A-2F9B3865EB6E}" type="pres">
      <dgm:prSet presAssocID="{D9B4C834-1FE1-1B4D-8FB4-238E9C90DF88}" presName="Name17" presStyleLbl="parChTrans1D3" presStyleIdx="0" presStyleCnt="3"/>
      <dgm:spPr/>
      <dgm:t>
        <a:bodyPr/>
        <a:lstStyle/>
        <a:p>
          <a:endParaRPr lang="en-US"/>
        </a:p>
      </dgm:t>
    </dgm:pt>
    <dgm:pt modelId="{BD7D13E4-BB7E-9B42-BAFB-FA10D64747E1}" type="pres">
      <dgm:prSet presAssocID="{A6C1B9AD-BE64-0B4F-8D3D-76177AD190BE}" presName="hierRoot3" presStyleCnt="0"/>
      <dgm:spPr/>
      <dgm:t>
        <a:bodyPr/>
        <a:lstStyle/>
        <a:p>
          <a:endParaRPr lang="en-US"/>
        </a:p>
      </dgm:t>
    </dgm:pt>
    <dgm:pt modelId="{1057FBEF-0507-7A4C-ABA6-634459CDC4D4}" type="pres">
      <dgm:prSet presAssocID="{A6C1B9AD-BE64-0B4F-8D3D-76177AD190BE}" presName="composite3" presStyleCnt="0"/>
      <dgm:spPr/>
      <dgm:t>
        <a:bodyPr/>
        <a:lstStyle/>
        <a:p>
          <a:endParaRPr lang="en-US"/>
        </a:p>
      </dgm:t>
    </dgm:pt>
    <dgm:pt modelId="{C6B35978-1FDE-C64D-94DA-A939E00F9E65}" type="pres">
      <dgm:prSet presAssocID="{A6C1B9AD-BE64-0B4F-8D3D-76177AD190BE}" presName="background3" presStyleLbl="node3" presStyleIdx="0" presStyleCnt="3"/>
      <dgm:spPr/>
      <dgm:t>
        <a:bodyPr/>
        <a:lstStyle/>
        <a:p>
          <a:endParaRPr lang="en-US"/>
        </a:p>
      </dgm:t>
    </dgm:pt>
    <dgm:pt modelId="{2B9893CC-B41C-014D-84D2-FD4621DBEDC2}" type="pres">
      <dgm:prSet presAssocID="{A6C1B9AD-BE64-0B4F-8D3D-76177AD190BE}" presName="text3" presStyleLbl="fgAcc3" presStyleIdx="0" presStyleCnt="3">
        <dgm:presLayoutVars>
          <dgm:chPref val="3"/>
        </dgm:presLayoutVars>
      </dgm:prSet>
      <dgm:spPr/>
      <dgm:t>
        <a:bodyPr/>
        <a:lstStyle/>
        <a:p>
          <a:endParaRPr lang="en-US"/>
        </a:p>
      </dgm:t>
    </dgm:pt>
    <dgm:pt modelId="{D7416577-A098-D745-B78A-3A22F943A686}" type="pres">
      <dgm:prSet presAssocID="{A6C1B9AD-BE64-0B4F-8D3D-76177AD190BE}" presName="hierChild4" presStyleCnt="0"/>
      <dgm:spPr/>
      <dgm:t>
        <a:bodyPr/>
        <a:lstStyle/>
        <a:p>
          <a:endParaRPr lang="en-US"/>
        </a:p>
      </dgm:t>
    </dgm:pt>
    <dgm:pt modelId="{FA232B7E-EEC9-5740-B198-4A6872F767C4}" type="pres">
      <dgm:prSet presAssocID="{1FD0DECC-883E-FE48-9D0F-4BE768508600}" presName="Name17" presStyleLbl="parChTrans1D3" presStyleIdx="1" presStyleCnt="3"/>
      <dgm:spPr/>
      <dgm:t>
        <a:bodyPr/>
        <a:lstStyle/>
        <a:p>
          <a:endParaRPr lang="en-US"/>
        </a:p>
      </dgm:t>
    </dgm:pt>
    <dgm:pt modelId="{2A8F7039-74C5-694E-91D8-485A0A317CE3}" type="pres">
      <dgm:prSet presAssocID="{874C8040-3D29-114F-9ADF-95C6F177A29D}" presName="hierRoot3" presStyleCnt="0"/>
      <dgm:spPr/>
      <dgm:t>
        <a:bodyPr/>
        <a:lstStyle/>
        <a:p>
          <a:endParaRPr lang="en-US"/>
        </a:p>
      </dgm:t>
    </dgm:pt>
    <dgm:pt modelId="{7AB1B8A0-9473-6F4F-85CA-8105EE26EDCF}" type="pres">
      <dgm:prSet presAssocID="{874C8040-3D29-114F-9ADF-95C6F177A29D}" presName="composite3" presStyleCnt="0"/>
      <dgm:spPr/>
      <dgm:t>
        <a:bodyPr/>
        <a:lstStyle/>
        <a:p>
          <a:endParaRPr lang="en-US"/>
        </a:p>
      </dgm:t>
    </dgm:pt>
    <dgm:pt modelId="{2F3FDFA7-C1A9-364D-A315-088D5BC764C3}" type="pres">
      <dgm:prSet presAssocID="{874C8040-3D29-114F-9ADF-95C6F177A29D}" presName="background3" presStyleLbl="node3" presStyleIdx="1" presStyleCnt="3"/>
      <dgm:spPr/>
      <dgm:t>
        <a:bodyPr/>
        <a:lstStyle/>
        <a:p>
          <a:endParaRPr lang="en-US"/>
        </a:p>
      </dgm:t>
    </dgm:pt>
    <dgm:pt modelId="{B058CAFD-6D32-A846-AA5A-49597B679BE0}" type="pres">
      <dgm:prSet presAssocID="{874C8040-3D29-114F-9ADF-95C6F177A29D}" presName="text3" presStyleLbl="fgAcc3" presStyleIdx="1" presStyleCnt="3">
        <dgm:presLayoutVars>
          <dgm:chPref val="3"/>
        </dgm:presLayoutVars>
      </dgm:prSet>
      <dgm:spPr/>
      <dgm:t>
        <a:bodyPr/>
        <a:lstStyle/>
        <a:p>
          <a:endParaRPr lang="en-US"/>
        </a:p>
      </dgm:t>
    </dgm:pt>
    <dgm:pt modelId="{D61F61BB-1C08-B148-962D-1EF48F58CFA3}" type="pres">
      <dgm:prSet presAssocID="{874C8040-3D29-114F-9ADF-95C6F177A29D}" presName="hierChild4" presStyleCnt="0"/>
      <dgm:spPr/>
      <dgm:t>
        <a:bodyPr/>
        <a:lstStyle/>
        <a:p>
          <a:endParaRPr lang="en-US"/>
        </a:p>
      </dgm:t>
    </dgm:pt>
    <dgm:pt modelId="{402FF532-EDB3-8F46-BA1C-50FD02E4EDD2}" type="pres">
      <dgm:prSet presAssocID="{FBBB03A5-75F6-CD4C-A6B5-B9BCDA539147}" presName="Name10" presStyleLbl="parChTrans1D2" presStyleIdx="2" presStyleCnt="4"/>
      <dgm:spPr/>
      <dgm:t>
        <a:bodyPr/>
        <a:lstStyle/>
        <a:p>
          <a:endParaRPr lang="en-US"/>
        </a:p>
      </dgm:t>
    </dgm:pt>
    <dgm:pt modelId="{80DC859B-1EBA-9842-B646-E036CB692AC0}" type="pres">
      <dgm:prSet presAssocID="{95D77605-5F95-E941-BA20-7AF871DC2844}" presName="hierRoot2" presStyleCnt="0"/>
      <dgm:spPr/>
      <dgm:t>
        <a:bodyPr/>
        <a:lstStyle/>
        <a:p>
          <a:endParaRPr lang="en-US"/>
        </a:p>
      </dgm:t>
    </dgm:pt>
    <dgm:pt modelId="{6F656D54-CBE3-BB4B-92C9-02507A2E83A3}" type="pres">
      <dgm:prSet presAssocID="{95D77605-5F95-E941-BA20-7AF871DC2844}" presName="composite2" presStyleCnt="0"/>
      <dgm:spPr/>
      <dgm:t>
        <a:bodyPr/>
        <a:lstStyle/>
        <a:p>
          <a:endParaRPr lang="en-US"/>
        </a:p>
      </dgm:t>
    </dgm:pt>
    <dgm:pt modelId="{A43807EA-EF62-6E46-99AD-84D4458EF554}" type="pres">
      <dgm:prSet presAssocID="{95D77605-5F95-E941-BA20-7AF871DC2844}" presName="background2" presStyleLbl="node2" presStyleIdx="2" presStyleCnt="4"/>
      <dgm:spPr/>
      <dgm:t>
        <a:bodyPr/>
        <a:lstStyle/>
        <a:p>
          <a:endParaRPr lang="en-US"/>
        </a:p>
      </dgm:t>
    </dgm:pt>
    <dgm:pt modelId="{F58B88FE-C291-3C4D-AF6F-996448B8C595}" type="pres">
      <dgm:prSet presAssocID="{95D77605-5F95-E941-BA20-7AF871DC2844}" presName="text2" presStyleLbl="fgAcc2" presStyleIdx="2" presStyleCnt="4">
        <dgm:presLayoutVars>
          <dgm:chPref val="3"/>
        </dgm:presLayoutVars>
      </dgm:prSet>
      <dgm:spPr/>
      <dgm:t>
        <a:bodyPr/>
        <a:lstStyle/>
        <a:p>
          <a:endParaRPr lang="en-US"/>
        </a:p>
      </dgm:t>
    </dgm:pt>
    <dgm:pt modelId="{B68AB0E8-B179-0741-BF59-CBEA0EC5B056}" type="pres">
      <dgm:prSet presAssocID="{95D77605-5F95-E941-BA20-7AF871DC2844}" presName="hierChild3" presStyleCnt="0"/>
      <dgm:spPr/>
      <dgm:t>
        <a:bodyPr/>
        <a:lstStyle/>
        <a:p>
          <a:endParaRPr lang="en-US"/>
        </a:p>
      </dgm:t>
    </dgm:pt>
    <dgm:pt modelId="{71DF23B3-F92C-2541-BCFE-09BB52DEE627}" type="pres">
      <dgm:prSet presAssocID="{C18CB5EC-90D8-1642-AB2C-B64A4A0C05E5}" presName="Name10" presStyleLbl="parChTrans1D2" presStyleIdx="3" presStyleCnt="4"/>
      <dgm:spPr/>
      <dgm:t>
        <a:bodyPr/>
        <a:lstStyle/>
        <a:p>
          <a:endParaRPr lang="en-US"/>
        </a:p>
      </dgm:t>
    </dgm:pt>
    <dgm:pt modelId="{7320990C-4E9A-1741-BE5D-85CB05752A66}" type="pres">
      <dgm:prSet presAssocID="{32A3937C-1AA4-C341-8B72-059750FB8E3E}" presName="hierRoot2" presStyleCnt="0"/>
      <dgm:spPr/>
      <dgm:t>
        <a:bodyPr/>
        <a:lstStyle/>
        <a:p>
          <a:endParaRPr lang="en-US"/>
        </a:p>
      </dgm:t>
    </dgm:pt>
    <dgm:pt modelId="{F849AA34-ED9D-5944-AC51-948DB26D5B80}" type="pres">
      <dgm:prSet presAssocID="{32A3937C-1AA4-C341-8B72-059750FB8E3E}" presName="composite2" presStyleCnt="0"/>
      <dgm:spPr/>
      <dgm:t>
        <a:bodyPr/>
        <a:lstStyle/>
        <a:p>
          <a:endParaRPr lang="en-US"/>
        </a:p>
      </dgm:t>
    </dgm:pt>
    <dgm:pt modelId="{4447AF23-A8E2-424A-ABC3-7FE6099AB16A}" type="pres">
      <dgm:prSet presAssocID="{32A3937C-1AA4-C341-8B72-059750FB8E3E}" presName="background2" presStyleLbl="node2" presStyleIdx="3" presStyleCnt="4"/>
      <dgm:spPr/>
      <dgm:t>
        <a:bodyPr/>
        <a:lstStyle/>
        <a:p>
          <a:endParaRPr lang="en-US"/>
        </a:p>
      </dgm:t>
    </dgm:pt>
    <dgm:pt modelId="{194C7A8B-BB83-6B46-BAA1-03D3F8FD6460}" type="pres">
      <dgm:prSet presAssocID="{32A3937C-1AA4-C341-8B72-059750FB8E3E}" presName="text2" presStyleLbl="fgAcc2" presStyleIdx="3" presStyleCnt="4">
        <dgm:presLayoutVars>
          <dgm:chPref val="3"/>
        </dgm:presLayoutVars>
      </dgm:prSet>
      <dgm:spPr/>
      <dgm:t>
        <a:bodyPr/>
        <a:lstStyle/>
        <a:p>
          <a:endParaRPr lang="en-US"/>
        </a:p>
      </dgm:t>
    </dgm:pt>
    <dgm:pt modelId="{F91F6582-E286-8845-B299-15DDBD9B00A6}" type="pres">
      <dgm:prSet presAssocID="{32A3937C-1AA4-C341-8B72-059750FB8E3E}" presName="hierChild3" presStyleCnt="0"/>
      <dgm:spPr/>
      <dgm:t>
        <a:bodyPr/>
        <a:lstStyle/>
        <a:p>
          <a:endParaRPr lang="en-US"/>
        </a:p>
      </dgm:t>
    </dgm:pt>
    <dgm:pt modelId="{0B912600-1CA0-7040-AC09-0CB281868420}" type="pres">
      <dgm:prSet presAssocID="{B120C6F4-A84B-CF49-92D1-E3D13CBD0D5A}" presName="Name17" presStyleLbl="parChTrans1D3" presStyleIdx="2" presStyleCnt="3"/>
      <dgm:spPr/>
      <dgm:t>
        <a:bodyPr/>
        <a:lstStyle/>
        <a:p>
          <a:endParaRPr lang="en-US"/>
        </a:p>
      </dgm:t>
    </dgm:pt>
    <dgm:pt modelId="{3AB8FA43-5B1F-E547-8D12-4965406747DD}" type="pres">
      <dgm:prSet presAssocID="{C9D2E246-CB91-2C4B-A0F3-BC08CE470DDE}" presName="hierRoot3" presStyleCnt="0"/>
      <dgm:spPr/>
      <dgm:t>
        <a:bodyPr/>
        <a:lstStyle/>
        <a:p>
          <a:endParaRPr lang="en-US"/>
        </a:p>
      </dgm:t>
    </dgm:pt>
    <dgm:pt modelId="{41B0FFE2-5CEA-C040-A438-B3C38D0FD3CD}" type="pres">
      <dgm:prSet presAssocID="{C9D2E246-CB91-2C4B-A0F3-BC08CE470DDE}" presName="composite3" presStyleCnt="0"/>
      <dgm:spPr/>
      <dgm:t>
        <a:bodyPr/>
        <a:lstStyle/>
        <a:p>
          <a:endParaRPr lang="en-US"/>
        </a:p>
      </dgm:t>
    </dgm:pt>
    <dgm:pt modelId="{4A2EE1F8-5947-0542-AD25-2A854A6F495C}" type="pres">
      <dgm:prSet presAssocID="{C9D2E246-CB91-2C4B-A0F3-BC08CE470DDE}" presName="background3" presStyleLbl="node3" presStyleIdx="2" presStyleCnt="3"/>
      <dgm:spPr/>
      <dgm:t>
        <a:bodyPr/>
        <a:lstStyle/>
        <a:p>
          <a:endParaRPr lang="en-US"/>
        </a:p>
      </dgm:t>
    </dgm:pt>
    <dgm:pt modelId="{1FA3B6B3-20E5-DD49-B4EC-1775201EDF97}" type="pres">
      <dgm:prSet presAssocID="{C9D2E246-CB91-2C4B-A0F3-BC08CE470DDE}" presName="text3" presStyleLbl="fgAcc3" presStyleIdx="2" presStyleCnt="3">
        <dgm:presLayoutVars>
          <dgm:chPref val="3"/>
        </dgm:presLayoutVars>
      </dgm:prSet>
      <dgm:spPr/>
      <dgm:t>
        <a:bodyPr/>
        <a:lstStyle/>
        <a:p>
          <a:endParaRPr lang="en-US"/>
        </a:p>
      </dgm:t>
    </dgm:pt>
    <dgm:pt modelId="{869222E9-574D-EA4C-A3D2-D35F885909B9}" type="pres">
      <dgm:prSet presAssocID="{C9D2E246-CB91-2C4B-A0F3-BC08CE470DDE}" presName="hierChild4" presStyleCnt="0"/>
      <dgm:spPr/>
      <dgm:t>
        <a:bodyPr/>
        <a:lstStyle/>
        <a:p>
          <a:endParaRPr lang="en-US"/>
        </a:p>
      </dgm:t>
    </dgm:pt>
  </dgm:ptLst>
  <dgm:cxnLst>
    <dgm:cxn modelId="{594C0969-7887-294F-93D3-5403DA76D291}" type="presOf" srcId="{C9D2E246-CB91-2C4B-A0F3-BC08CE470DDE}" destId="{1FA3B6B3-20E5-DD49-B4EC-1775201EDF97}" srcOrd="0" destOrd="0" presId="urn:microsoft.com/office/officeart/2005/8/layout/hierarchy1"/>
    <dgm:cxn modelId="{95A4DCF5-1EA4-F043-B77A-EE0D31570E61}" srcId="{83ABE5DC-D936-9241-9375-8703D7524F95}" destId="{95D77605-5F95-E941-BA20-7AF871DC2844}" srcOrd="2" destOrd="0" parTransId="{FBBB03A5-75F6-CD4C-A6B5-B9BCDA539147}" sibTransId="{D31AB1A7-BD44-1646-93B3-9C70231BFBEF}"/>
    <dgm:cxn modelId="{577F36F6-94D5-D146-8C99-D7178D56972A}" srcId="{462E4F19-7EB9-DA48-B099-18633372F9B2}" destId="{83ABE5DC-D936-9241-9375-8703D7524F95}" srcOrd="0" destOrd="0" parTransId="{ED69E3E6-2F0A-7746-B537-35893B610F97}" sibTransId="{8B21CE7E-89C7-7442-877A-92E784AAAAB0}"/>
    <dgm:cxn modelId="{32F7D901-3406-A448-B401-8E6666B21808}" srcId="{83ABE5DC-D936-9241-9375-8703D7524F95}" destId="{A86E0D1C-6A47-6641-98C4-F325E042E018}" srcOrd="0" destOrd="0" parTransId="{C63D95AB-1498-2446-A518-E2E3AE3EBBEC}" sibTransId="{93227F51-F4C4-CC43-AA9D-641766B222EF}"/>
    <dgm:cxn modelId="{589EEB5F-D981-E849-9B0B-B1D8FCA82146}" type="presOf" srcId="{700D6430-FC99-F749-A6CB-67F19B3213B5}" destId="{084070FD-21A5-AA42-AFC8-CF45DB5B46A8}" srcOrd="0" destOrd="0" presId="urn:microsoft.com/office/officeart/2005/8/layout/hierarchy1"/>
    <dgm:cxn modelId="{63DBEED6-51CA-2346-880E-F281D85F7224}" type="presOf" srcId="{A86E0D1C-6A47-6641-98C4-F325E042E018}" destId="{F62EE3AD-A53D-1646-B143-01FAFBB0EC10}" srcOrd="0" destOrd="0" presId="urn:microsoft.com/office/officeart/2005/8/layout/hierarchy1"/>
    <dgm:cxn modelId="{26890044-2757-A04A-8292-C509D85A11CF}" type="presOf" srcId="{C63D95AB-1498-2446-A518-E2E3AE3EBBEC}" destId="{05010600-9F88-B241-89B0-DD8EDC4D6006}" srcOrd="0" destOrd="0" presId="urn:microsoft.com/office/officeart/2005/8/layout/hierarchy1"/>
    <dgm:cxn modelId="{EB0AC4A5-D52F-D544-8695-B185063F9CA7}" type="presOf" srcId="{A6C1B9AD-BE64-0B4F-8D3D-76177AD190BE}" destId="{2B9893CC-B41C-014D-84D2-FD4621DBEDC2}" srcOrd="0" destOrd="0" presId="urn:microsoft.com/office/officeart/2005/8/layout/hierarchy1"/>
    <dgm:cxn modelId="{539A545B-F70D-5D4B-84E9-D7CE0E7BBAB9}" srcId="{700D6430-FC99-F749-A6CB-67F19B3213B5}" destId="{874C8040-3D29-114F-9ADF-95C6F177A29D}" srcOrd="1" destOrd="0" parTransId="{1FD0DECC-883E-FE48-9D0F-4BE768508600}" sibTransId="{742983C5-A579-5644-B00F-7356467BFED7}"/>
    <dgm:cxn modelId="{84F73AF6-44FD-3645-B433-F6F31CBF44A3}" srcId="{700D6430-FC99-F749-A6CB-67F19B3213B5}" destId="{A6C1B9AD-BE64-0B4F-8D3D-76177AD190BE}" srcOrd="0" destOrd="0" parTransId="{D9B4C834-1FE1-1B4D-8FB4-238E9C90DF88}" sibTransId="{5FB23F70-7E56-3B41-ACEB-93570E427A15}"/>
    <dgm:cxn modelId="{EAE77108-45FF-564C-89AA-A607467638A9}" type="presOf" srcId="{462E4F19-7EB9-DA48-B099-18633372F9B2}" destId="{46627370-A865-2040-ABCE-E2E018146466}" srcOrd="0" destOrd="0" presId="urn:microsoft.com/office/officeart/2005/8/layout/hierarchy1"/>
    <dgm:cxn modelId="{31F80044-A469-874E-8522-9E481711D47C}" type="presOf" srcId="{FBBB03A5-75F6-CD4C-A6B5-B9BCDA539147}" destId="{402FF532-EDB3-8F46-BA1C-50FD02E4EDD2}" srcOrd="0" destOrd="0" presId="urn:microsoft.com/office/officeart/2005/8/layout/hierarchy1"/>
    <dgm:cxn modelId="{4832FE35-BBCB-1348-ACC0-F9AAB493EF2B}" type="presOf" srcId="{83ABE5DC-D936-9241-9375-8703D7524F95}" destId="{64A30988-8E5C-2F48-984D-8CD21DCF0503}" srcOrd="0" destOrd="0" presId="urn:microsoft.com/office/officeart/2005/8/layout/hierarchy1"/>
    <dgm:cxn modelId="{B23163BA-2F8F-CE4C-8A9A-DA4234BE1845}" srcId="{83ABE5DC-D936-9241-9375-8703D7524F95}" destId="{700D6430-FC99-F749-A6CB-67F19B3213B5}" srcOrd="1" destOrd="0" parTransId="{8EB2EE54-6A2E-A84B-81A2-F61BDFBB3141}" sibTransId="{5C68CACC-1FE1-C840-983E-97A4EF80F4A3}"/>
    <dgm:cxn modelId="{620F56D8-FC7D-D440-A4D1-5D8653C6129D}" type="presOf" srcId="{874C8040-3D29-114F-9ADF-95C6F177A29D}" destId="{B058CAFD-6D32-A846-AA5A-49597B679BE0}" srcOrd="0" destOrd="0" presId="urn:microsoft.com/office/officeart/2005/8/layout/hierarchy1"/>
    <dgm:cxn modelId="{DC2FF682-C46F-084E-9B26-91A1C3A3F529}" type="presOf" srcId="{B120C6F4-A84B-CF49-92D1-E3D13CBD0D5A}" destId="{0B912600-1CA0-7040-AC09-0CB281868420}" srcOrd="0" destOrd="0" presId="urn:microsoft.com/office/officeart/2005/8/layout/hierarchy1"/>
    <dgm:cxn modelId="{68555D16-67A6-6F40-9E54-9C8B7B31FB26}" srcId="{83ABE5DC-D936-9241-9375-8703D7524F95}" destId="{32A3937C-1AA4-C341-8B72-059750FB8E3E}" srcOrd="3" destOrd="0" parTransId="{C18CB5EC-90D8-1642-AB2C-B64A4A0C05E5}" sibTransId="{E32A3465-B72E-7642-BCC0-DC7021A652C1}"/>
    <dgm:cxn modelId="{8E2943BB-DC0B-B04C-88DB-495941688EF3}" type="presOf" srcId="{95D77605-5F95-E941-BA20-7AF871DC2844}" destId="{F58B88FE-C291-3C4D-AF6F-996448B8C595}" srcOrd="0" destOrd="0" presId="urn:microsoft.com/office/officeart/2005/8/layout/hierarchy1"/>
    <dgm:cxn modelId="{B8786180-7F2C-0E40-A232-55E39FB7624D}" type="presOf" srcId="{8EB2EE54-6A2E-A84B-81A2-F61BDFBB3141}" destId="{6DA25918-4734-AE44-9550-4F106615AAF8}" srcOrd="0" destOrd="0" presId="urn:microsoft.com/office/officeart/2005/8/layout/hierarchy1"/>
    <dgm:cxn modelId="{719FF11E-D294-764F-8077-067B2E5FA051}" type="presOf" srcId="{C18CB5EC-90D8-1642-AB2C-B64A4A0C05E5}" destId="{71DF23B3-F92C-2541-BCFE-09BB52DEE627}" srcOrd="0" destOrd="0" presId="urn:microsoft.com/office/officeart/2005/8/layout/hierarchy1"/>
    <dgm:cxn modelId="{C6400C35-239F-F04F-8488-DFE49FEEF99A}" type="presOf" srcId="{1FD0DECC-883E-FE48-9D0F-4BE768508600}" destId="{FA232B7E-EEC9-5740-B198-4A6872F767C4}" srcOrd="0" destOrd="0" presId="urn:microsoft.com/office/officeart/2005/8/layout/hierarchy1"/>
    <dgm:cxn modelId="{78D3D49F-82A2-1D46-A238-4E930ED7A27B}" type="presOf" srcId="{32A3937C-1AA4-C341-8B72-059750FB8E3E}" destId="{194C7A8B-BB83-6B46-BAA1-03D3F8FD6460}" srcOrd="0" destOrd="0" presId="urn:microsoft.com/office/officeart/2005/8/layout/hierarchy1"/>
    <dgm:cxn modelId="{B9055D76-E53C-1F46-9710-676621116EDC}" type="presOf" srcId="{D9B4C834-1FE1-1B4D-8FB4-238E9C90DF88}" destId="{6AF0C92B-2100-894D-B26A-2F9B3865EB6E}" srcOrd="0" destOrd="0" presId="urn:microsoft.com/office/officeart/2005/8/layout/hierarchy1"/>
    <dgm:cxn modelId="{45919F6D-8926-3140-BAAF-C03183C0D15C}" srcId="{32A3937C-1AA4-C341-8B72-059750FB8E3E}" destId="{C9D2E246-CB91-2C4B-A0F3-BC08CE470DDE}" srcOrd="0" destOrd="0" parTransId="{B120C6F4-A84B-CF49-92D1-E3D13CBD0D5A}" sibTransId="{367C056A-995C-A14E-8DCE-18667FCBAC53}"/>
    <dgm:cxn modelId="{0DF1A4B6-62F1-E148-A7BE-0BA7819B88A5}" type="presParOf" srcId="{46627370-A865-2040-ABCE-E2E018146466}" destId="{ADB7FF96-B4DB-9849-843A-0C142202ADA0}" srcOrd="0" destOrd="0" presId="urn:microsoft.com/office/officeart/2005/8/layout/hierarchy1"/>
    <dgm:cxn modelId="{6585FE79-52A2-5747-971A-A1580B78D167}" type="presParOf" srcId="{ADB7FF96-B4DB-9849-843A-0C142202ADA0}" destId="{34C23FE5-156B-D548-969B-8DE48912A982}" srcOrd="0" destOrd="0" presId="urn:microsoft.com/office/officeart/2005/8/layout/hierarchy1"/>
    <dgm:cxn modelId="{5DC914BA-7A56-6047-B711-C4DF7C27874F}" type="presParOf" srcId="{34C23FE5-156B-D548-969B-8DE48912A982}" destId="{EDBAA3C9-979D-514C-98E3-15D1C5C2CDCE}" srcOrd="0" destOrd="0" presId="urn:microsoft.com/office/officeart/2005/8/layout/hierarchy1"/>
    <dgm:cxn modelId="{C874224F-8FC0-C146-8A38-E7F70499BCAB}" type="presParOf" srcId="{34C23FE5-156B-D548-969B-8DE48912A982}" destId="{64A30988-8E5C-2F48-984D-8CD21DCF0503}" srcOrd="1" destOrd="0" presId="urn:microsoft.com/office/officeart/2005/8/layout/hierarchy1"/>
    <dgm:cxn modelId="{04D8F4D9-E7FD-2A4C-B9DF-16C78741EFD8}" type="presParOf" srcId="{ADB7FF96-B4DB-9849-843A-0C142202ADA0}" destId="{357A40A2-6B4C-FF44-A9B4-86E5157AD098}" srcOrd="1" destOrd="0" presId="urn:microsoft.com/office/officeart/2005/8/layout/hierarchy1"/>
    <dgm:cxn modelId="{DFE7DABA-4D52-B347-84C6-C1E3D136BB17}" type="presParOf" srcId="{357A40A2-6B4C-FF44-A9B4-86E5157AD098}" destId="{05010600-9F88-B241-89B0-DD8EDC4D6006}" srcOrd="0" destOrd="0" presId="urn:microsoft.com/office/officeart/2005/8/layout/hierarchy1"/>
    <dgm:cxn modelId="{7C46D671-8DCD-B04E-BA7B-47599FBEB340}" type="presParOf" srcId="{357A40A2-6B4C-FF44-A9B4-86E5157AD098}" destId="{82D4B3BA-1751-B448-A856-053DF5ECF40A}" srcOrd="1" destOrd="0" presId="urn:microsoft.com/office/officeart/2005/8/layout/hierarchy1"/>
    <dgm:cxn modelId="{1B673DF1-1342-8249-9529-41207AC590DA}" type="presParOf" srcId="{82D4B3BA-1751-B448-A856-053DF5ECF40A}" destId="{58C4B4FB-7079-8D4B-8EAF-49EB31FE3156}" srcOrd="0" destOrd="0" presId="urn:microsoft.com/office/officeart/2005/8/layout/hierarchy1"/>
    <dgm:cxn modelId="{780C1FB3-132B-1441-BD82-33800884D4F6}" type="presParOf" srcId="{58C4B4FB-7079-8D4B-8EAF-49EB31FE3156}" destId="{17D2D452-A2CA-7D48-BBFD-8AB43F2705AE}" srcOrd="0" destOrd="0" presId="urn:microsoft.com/office/officeart/2005/8/layout/hierarchy1"/>
    <dgm:cxn modelId="{5EAADBDA-97D1-F243-96DD-4BB732873726}" type="presParOf" srcId="{58C4B4FB-7079-8D4B-8EAF-49EB31FE3156}" destId="{F62EE3AD-A53D-1646-B143-01FAFBB0EC10}" srcOrd="1" destOrd="0" presId="urn:microsoft.com/office/officeart/2005/8/layout/hierarchy1"/>
    <dgm:cxn modelId="{2DB06352-2F0F-C642-B2E7-4B8A84958C92}" type="presParOf" srcId="{82D4B3BA-1751-B448-A856-053DF5ECF40A}" destId="{C4D7C439-4ACD-7048-BEEB-81AA5573F247}" srcOrd="1" destOrd="0" presId="urn:microsoft.com/office/officeart/2005/8/layout/hierarchy1"/>
    <dgm:cxn modelId="{FFC5B781-DD78-C143-B3BE-FFC0EBA493BF}" type="presParOf" srcId="{357A40A2-6B4C-FF44-A9B4-86E5157AD098}" destId="{6DA25918-4734-AE44-9550-4F106615AAF8}" srcOrd="2" destOrd="0" presId="urn:microsoft.com/office/officeart/2005/8/layout/hierarchy1"/>
    <dgm:cxn modelId="{5446F221-0AF7-8B43-94BF-40561CC5229B}" type="presParOf" srcId="{357A40A2-6B4C-FF44-A9B4-86E5157AD098}" destId="{F8306B99-7C13-254E-8D3F-05384583C88E}" srcOrd="3" destOrd="0" presId="urn:microsoft.com/office/officeart/2005/8/layout/hierarchy1"/>
    <dgm:cxn modelId="{BCB188AB-78C9-C442-82C0-D106ACAFA381}" type="presParOf" srcId="{F8306B99-7C13-254E-8D3F-05384583C88E}" destId="{79A701BD-A2E1-D74D-ABAA-A948A3E233DF}" srcOrd="0" destOrd="0" presId="urn:microsoft.com/office/officeart/2005/8/layout/hierarchy1"/>
    <dgm:cxn modelId="{EA507391-1C0C-6D43-B080-32DD61417A56}" type="presParOf" srcId="{79A701BD-A2E1-D74D-ABAA-A948A3E233DF}" destId="{C4233BDA-F207-D241-994E-9B82187E1F17}" srcOrd="0" destOrd="0" presId="urn:microsoft.com/office/officeart/2005/8/layout/hierarchy1"/>
    <dgm:cxn modelId="{43BB42E5-C138-914E-86D4-C61351E4DF49}" type="presParOf" srcId="{79A701BD-A2E1-D74D-ABAA-A948A3E233DF}" destId="{084070FD-21A5-AA42-AFC8-CF45DB5B46A8}" srcOrd="1" destOrd="0" presId="urn:microsoft.com/office/officeart/2005/8/layout/hierarchy1"/>
    <dgm:cxn modelId="{4367E9BD-1BB4-0442-8FAB-C9C7336F87FF}" type="presParOf" srcId="{F8306B99-7C13-254E-8D3F-05384583C88E}" destId="{0878DB98-654F-3F47-BC4F-B7A64F5A2996}" srcOrd="1" destOrd="0" presId="urn:microsoft.com/office/officeart/2005/8/layout/hierarchy1"/>
    <dgm:cxn modelId="{D3F47C66-4450-0642-BCED-00CC1599CCB0}" type="presParOf" srcId="{0878DB98-654F-3F47-BC4F-B7A64F5A2996}" destId="{6AF0C92B-2100-894D-B26A-2F9B3865EB6E}" srcOrd="0" destOrd="0" presId="urn:microsoft.com/office/officeart/2005/8/layout/hierarchy1"/>
    <dgm:cxn modelId="{31D33F76-DCC0-D645-8242-8ED393EF8055}" type="presParOf" srcId="{0878DB98-654F-3F47-BC4F-B7A64F5A2996}" destId="{BD7D13E4-BB7E-9B42-BAFB-FA10D64747E1}" srcOrd="1" destOrd="0" presId="urn:microsoft.com/office/officeart/2005/8/layout/hierarchy1"/>
    <dgm:cxn modelId="{036E68E4-6CD2-734A-97B6-CC73BBC48B2E}" type="presParOf" srcId="{BD7D13E4-BB7E-9B42-BAFB-FA10D64747E1}" destId="{1057FBEF-0507-7A4C-ABA6-634459CDC4D4}" srcOrd="0" destOrd="0" presId="urn:microsoft.com/office/officeart/2005/8/layout/hierarchy1"/>
    <dgm:cxn modelId="{C80729D0-D752-B346-9228-C3509CC62D3E}" type="presParOf" srcId="{1057FBEF-0507-7A4C-ABA6-634459CDC4D4}" destId="{C6B35978-1FDE-C64D-94DA-A939E00F9E65}" srcOrd="0" destOrd="0" presId="urn:microsoft.com/office/officeart/2005/8/layout/hierarchy1"/>
    <dgm:cxn modelId="{E8CACDC0-990F-8A48-B111-3E7EBC9887AB}" type="presParOf" srcId="{1057FBEF-0507-7A4C-ABA6-634459CDC4D4}" destId="{2B9893CC-B41C-014D-84D2-FD4621DBEDC2}" srcOrd="1" destOrd="0" presId="urn:microsoft.com/office/officeart/2005/8/layout/hierarchy1"/>
    <dgm:cxn modelId="{02322346-2698-0F49-A8FB-D5F43152D3A3}" type="presParOf" srcId="{BD7D13E4-BB7E-9B42-BAFB-FA10D64747E1}" destId="{D7416577-A098-D745-B78A-3A22F943A686}" srcOrd="1" destOrd="0" presId="urn:microsoft.com/office/officeart/2005/8/layout/hierarchy1"/>
    <dgm:cxn modelId="{586F57CA-16A5-FF4E-A5F0-4CF8C95FEBE1}" type="presParOf" srcId="{0878DB98-654F-3F47-BC4F-B7A64F5A2996}" destId="{FA232B7E-EEC9-5740-B198-4A6872F767C4}" srcOrd="2" destOrd="0" presId="urn:microsoft.com/office/officeart/2005/8/layout/hierarchy1"/>
    <dgm:cxn modelId="{1396E831-42FE-704D-88FA-CB4B2B2D58B2}" type="presParOf" srcId="{0878DB98-654F-3F47-BC4F-B7A64F5A2996}" destId="{2A8F7039-74C5-694E-91D8-485A0A317CE3}" srcOrd="3" destOrd="0" presId="urn:microsoft.com/office/officeart/2005/8/layout/hierarchy1"/>
    <dgm:cxn modelId="{FCE7138C-F4EF-4B45-9F86-1F669961C3EC}" type="presParOf" srcId="{2A8F7039-74C5-694E-91D8-485A0A317CE3}" destId="{7AB1B8A0-9473-6F4F-85CA-8105EE26EDCF}" srcOrd="0" destOrd="0" presId="urn:microsoft.com/office/officeart/2005/8/layout/hierarchy1"/>
    <dgm:cxn modelId="{FF295F41-7A26-1143-947E-6FE6D3055FF2}" type="presParOf" srcId="{7AB1B8A0-9473-6F4F-85CA-8105EE26EDCF}" destId="{2F3FDFA7-C1A9-364D-A315-088D5BC764C3}" srcOrd="0" destOrd="0" presId="urn:microsoft.com/office/officeart/2005/8/layout/hierarchy1"/>
    <dgm:cxn modelId="{C5600728-51FF-A841-B28D-9C16226353EF}" type="presParOf" srcId="{7AB1B8A0-9473-6F4F-85CA-8105EE26EDCF}" destId="{B058CAFD-6D32-A846-AA5A-49597B679BE0}" srcOrd="1" destOrd="0" presId="urn:microsoft.com/office/officeart/2005/8/layout/hierarchy1"/>
    <dgm:cxn modelId="{1DD17D98-B504-B344-8062-15CC76808739}" type="presParOf" srcId="{2A8F7039-74C5-694E-91D8-485A0A317CE3}" destId="{D61F61BB-1C08-B148-962D-1EF48F58CFA3}" srcOrd="1" destOrd="0" presId="urn:microsoft.com/office/officeart/2005/8/layout/hierarchy1"/>
    <dgm:cxn modelId="{6BD40F63-5D46-EC49-8C2F-ED4A8059B01C}" type="presParOf" srcId="{357A40A2-6B4C-FF44-A9B4-86E5157AD098}" destId="{402FF532-EDB3-8F46-BA1C-50FD02E4EDD2}" srcOrd="4" destOrd="0" presId="urn:microsoft.com/office/officeart/2005/8/layout/hierarchy1"/>
    <dgm:cxn modelId="{1A20F3F3-A3C0-C344-8CEE-681423341F32}" type="presParOf" srcId="{357A40A2-6B4C-FF44-A9B4-86E5157AD098}" destId="{80DC859B-1EBA-9842-B646-E036CB692AC0}" srcOrd="5" destOrd="0" presId="urn:microsoft.com/office/officeart/2005/8/layout/hierarchy1"/>
    <dgm:cxn modelId="{53F3D025-79F6-6742-8972-C4E486858ADE}" type="presParOf" srcId="{80DC859B-1EBA-9842-B646-E036CB692AC0}" destId="{6F656D54-CBE3-BB4B-92C9-02507A2E83A3}" srcOrd="0" destOrd="0" presId="urn:microsoft.com/office/officeart/2005/8/layout/hierarchy1"/>
    <dgm:cxn modelId="{5340FBAB-39EF-6844-91C9-F6A247046BA2}" type="presParOf" srcId="{6F656D54-CBE3-BB4B-92C9-02507A2E83A3}" destId="{A43807EA-EF62-6E46-99AD-84D4458EF554}" srcOrd="0" destOrd="0" presId="urn:microsoft.com/office/officeart/2005/8/layout/hierarchy1"/>
    <dgm:cxn modelId="{940F8904-C52A-9645-A4E2-A25448752470}" type="presParOf" srcId="{6F656D54-CBE3-BB4B-92C9-02507A2E83A3}" destId="{F58B88FE-C291-3C4D-AF6F-996448B8C595}" srcOrd="1" destOrd="0" presId="urn:microsoft.com/office/officeart/2005/8/layout/hierarchy1"/>
    <dgm:cxn modelId="{91D6F32A-51BE-5D41-ABCA-CDAE5DD3B587}" type="presParOf" srcId="{80DC859B-1EBA-9842-B646-E036CB692AC0}" destId="{B68AB0E8-B179-0741-BF59-CBEA0EC5B056}" srcOrd="1" destOrd="0" presId="urn:microsoft.com/office/officeart/2005/8/layout/hierarchy1"/>
    <dgm:cxn modelId="{879B96E2-CBF1-8649-B4D6-6D7EEF794EA2}" type="presParOf" srcId="{357A40A2-6B4C-FF44-A9B4-86E5157AD098}" destId="{71DF23B3-F92C-2541-BCFE-09BB52DEE627}" srcOrd="6" destOrd="0" presId="urn:microsoft.com/office/officeart/2005/8/layout/hierarchy1"/>
    <dgm:cxn modelId="{4065B52D-538F-2B44-B9F3-0F68C82E18F1}" type="presParOf" srcId="{357A40A2-6B4C-FF44-A9B4-86E5157AD098}" destId="{7320990C-4E9A-1741-BE5D-85CB05752A66}" srcOrd="7" destOrd="0" presId="urn:microsoft.com/office/officeart/2005/8/layout/hierarchy1"/>
    <dgm:cxn modelId="{6F5D3DC4-E16F-E249-AFC9-25AF8BAE0E0A}" type="presParOf" srcId="{7320990C-4E9A-1741-BE5D-85CB05752A66}" destId="{F849AA34-ED9D-5944-AC51-948DB26D5B80}" srcOrd="0" destOrd="0" presId="urn:microsoft.com/office/officeart/2005/8/layout/hierarchy1"/>
    <dgm:cxn modelId="{036B1727-A7B4-9743-B2E4-F54EBCB6557C}" type="presParOf" srcId="{F849AA34-ED9D-5944-AC51-948DB26D5B80}" destId="{4447AF23-A8E2-424A-ABC3-7FE6099AB16A}" srcOrd="0" destOrd="0" presId="urn:microsoft.com/office/officeart/2005/8/layout/hierarchy1"/>
    <dgm:cxn modelId="{8B733ADE-7B87-3C49-AC26-79D7C4EE7AA5}" type="presParOf" srcId="{F849AA34-ED9D-5944-AC51-948DB26D5B80}" destId="{194C7A8B-BB83-6B46-BAA1-03D3F8FD6460}" srcOrd="1" destOrd="0" presId="urn:microsoft.com/office/officeart/2005/8/layout/hierarchy1"/>
    <dgm:cxn modelId="{D963779E-BC96-B342-8480-397CFB3FE69F}" type="presParOf" srcId="{7320990C-4E9A-1741-BE5D-85CB05752A66}" destId="{F91F6582-E286-8845-B299-15DDBD9B00A6}" srcOrd="1" destOrd="0" presId="urn:microsoft.com/office/officeart/2005/8/layout/hierarchy1"/>
    <dgm:cxn modelId="{5595100A-CBDC-7F43-B8A2-A6691F5C6729}" type="presParOf" srcId="{F91F6582-E286-8845-B299-15DDBD9B00A6}" destId="{0B912600-1CA0-7040-AC09-0CB281868420}" srcOrd="0" destOrd="0" presId="urn:microsoft.com/office/officeart/2005/8/layout/hierarchy1"/>
    <dgm:cxn modelId="{01C175CF-0E3A-9B4F-9F37-D95C47968607}" type="presParOf" srcId="{F91F6582-E286-8845-B299-15DDBD9B00A6}" destId="{3AB8FA43-5B1F-E547-8D12-4965406747DD}" srcOrd="1" destOrd="0" presId="urn:microsoft.com/office/officeart/2005/8/layout/hierarchy1"/>
    <dgm:cxn modelId="{2C2B3D7D-7815-B64E-A427-8A044EB2FE3C}" type="presParOf" srcId="{3AB8FA43-5B1F-E547-8D12-4965406747DD}" destId="{41B0FFE2-5CEA-C040-A438-B3C38D0FD3CD}" srcOrd="0" destOrd="0" presId="urn:microsoft.com/office/officeart/2005/8/layout/hierarchy1"/>
    <dgm:cxn modelId="{1014AF58-68F9-A246-9A0D-0878E7C3E850}" type="presParOf" srcId="{41B0FFE2-5CEA-C040-A438-B3C38D0FD3CD}" destId="{4A2EE1F8-5947-0542-AD25-2A854A6F495C}" srcOrd="0" destOrd="0" presId="urn:microsoft.com/office/officeart/2005/8/layout/hierarchy1"/>
    <dgm:cxn modelId="{DFB8A0AD-7C24-0441-BDBC-4079C205569A}" type="presParOf" srcId="{41B0FFE2-5CEA-C040-A438-B3C38D0FD3CD}" destId="{1FA3B6B3-20E5-DD49-B4EC-1775201EDF97}" srcOrd="1" destOrd="0" presId="urn:microsoft.com/office/officeart/2005/8/layout/hierarchy1"/>
    <dgm:cxn modelId="{87A8F8BD-BD51-2741-B2AA-54C1A9A0366B}" type="presParOf" srcId="{3AB8FA43-5B1F-E547-8D12-4965406747DD}" destId="{869222E9-574D-EA4C-A3D2-D35F885909B9}" srcOrd="1" destOrd="0" presId="urn:microsoft.com/office/officeart/2005/8/layout/hierarchy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912600-1CA0-7040-AC09-0CB281868420}">
      <dsp:nvSpPr>
        <dsp:cNvPr id="0" name=""/>
        <dsp:cNvSpPr/>
      </dsp:nvSpPr>
      <dsp:spPr>
        <a:xfrm>
          <a:off x="4187416" y="1684904"/>
          <a:ext cx="91440" cy="295373"/>
        </a:xfrm>
        <a:custGeom>
          <a:avLst/>
          <a:gdLst/>
          <a:ahLst/>
          <a:cxnLst/>
          <a:rect l="0" t="0" r="0" b="0"/>
          <a:pathLst>
            <a:path>
              <a:moveTo>
                <a:pt x="45720" y="0"/>
              </a:moveTo>
              <a:lnTo>
                <a:pt x="45720" y="295373"/>
              </a:lnTo>
            </a:path>
          </a:pathLst>
        </a:custGeom>
        <a:noFill/>
        <a:ln w="25400" cap="flat" cmpd="sng" algn="ctr">
          <a:solidFill>
            <a:schemeClr val="accent2">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71DF23B3-F92C-2541-BCFE-09BB52DEE627}">
      <dsp:nvSpPr>
        <dsp:cNvPr id="0" name=""/>
        <dsp:cNvSpPr/>
      </dsp:nvSpPr>
      <dsp:spPr>
        <a:xfrm>
          <a:off x="2371182" y="744618"/>
          <a:ext cx="1861954" cy="295373"/>
        </a:xfrm>
        <a:custGeom>
          <a:avLst/>
          <a:gdLst/>
          <a:ahLst/>
          <a:cxnLst/>
          <a:rect l="0" t="0" r="0" b="0"/>
          <a:pathLst>
            <a:path>
              <a:moveTo>
                <a:pt x="0" y="0"/>
              </a:moveTo>
              <a:lnTo>
                <a:pt x="0" y="201288"/>
              </a:lnTo>
              <a:lnTo>
                <a:pt x="1861954" y="201288"/>
              </a:lnTo>
              <a:lnTo>
                <a:pt x="1861954" y="295373"/>
              </a:lnTo>
            </a:path>
          </a:pathLst>
        </a:custGeom>
        <a:noFill/>
        <a:ln w="25400" cap="flat" cmpd="sng" algn="ctr">
          <a:solidFill>
            <a:schemeClr val="accent2">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402FF532-EDB3-8F46-BA1C-50FD02E4EDD2}">
      <dsp:nvSpPr>
        <dsp:cNvPr id="0" name=""/>
        <dsp:cNvSpPr/>
      </dsp:nvSpPr>
      <dsp:spPr>
        <a:xfrm>
          <a:off x="2371182" y="744618"/>
          <a:ext cx="620651" cy="295373"/>
        </a:xfrm>
        <a:custGeom>
          <a:avLst/>
          <a:gdLst/>
          <a:ahLst/>
          <a:cxnLst/>
          <a:rect l="0" t="0" r="0" b="0"/>
          <a:pathLst>
            <a:path>
              <a:moveTo>
                <a:pt x="0" y="0"/>
              </a:moveTo>
              <a:lnTo>
                <a:pt x="0" y="201288"/>
              </a:lnTo>
              <a:lnTo>
                <a:pt x="620651" y="201288"/>
              </a:lnTo>
              <a:lnTo>
                <a:pt x="620651" y="295373"/>
              </a:lnTo>
            </a:path>
          </a:pathLst>
        </a:custGeom>
        <a:noFill/>
        <a:ln w="25400" cap="flat" cmpd="sng" algn="ctr">
          <a:solidFill>
            <a:schemeClr val="accent2">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FA232B7E-EEC9-5740-B198-4A6872F767C4}">
      <dsp:nvSpPr>
        <dsp:cNvPr id="0" name=""/>
        <dsp:cNvSpPr/>
      </dsp:nvSpPr>
      <dsp:spPr>
        <a:xfrm>
          <a:off x="1750530" y="1684904"/>
          <a:ext cx="620651" cy="295373"/>
        </a:xfrm>
        <a:custGeom>
          <a:avLst/>
          <a:gdLst/>
          <a:ahLst/>
          <a:cxnLst/>
          <a:rect l="0" t="0" r="0" b="0"/>
          <a:pathLst>
            <a:path>
              <a:moveTo>
                <a:pt x="0" y="0"/>
              </a:moveTo>
              <a:lnTo>
                <a:pt x="0" y="201288"/>
              </a:lnTo>
              <a:lnTo>
                <a:pt x="620651" y="201288"/>
              </a:lnTo>
              <a:lnTo>
                <a:pt x="620651" y="295373"/>
              </a:lnTo>
            </a:path>
          </a:pathLst>
        </a:custGeom>
        <a:noFill/>
        <a:ln w="25400" cap="flat" cmpd="sng" algn="ctr">
          <a:solidFill>
            <a:schemeClr val="accent2">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6AF0C92B-2100-894D-B26A-2F9B3865EB6E}">
      <dsp:nvSpPr>
        <dsp:cNvPr id="0" name=""/>
        <dsp:cNvSpPr/>
      </dsp:nvSpPr>
      <dsp:spPr>
        <a:xfrm>
          <a:off x="1129879" y="1684904"/>
          <a:ext cx="620651" cy="295373"/>
        </a:xfrm>
        <a:custGeom>
          <a:avLst/>
          <a:gdLst/>
          <a:ahLst/>
          <a:cxnLst/>
          <a:rect l="0" t="0" r="0" b="0"/>
          <a:pathLst>
            <a:path>
              <a:moveTo>
                <a:pt x="620651" y="0"/>
              </a:moveTo>
              <a:lnTo>
                <a:pt x="620651" y="201288"/>
              </a:lnTo>
              <a:lnTo>
                <a:pt x="0" y="201288"/>
              </a:lnTo>
              <a:lnTo>
                <a:pt x="0" y="295373"/>
              </a:lnTo>
            </a:path>
          </a:pathLst>
        </a:custGeom>
        <a:noFill/>
        <a:ln w="25400" cap="flat" cmpd="sng" algn="ctr">
          <a:solidFill>
            <a:schemeClr val="accent2">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6DA25918-4734-AE44-9550-4F106615AAF8}">
      <dsp:nvSpPr>
        <dsp:cNvPr id="0" name=""/>
        <dsp:cNvSpPr/>
      </dsp:nvSpPr>
      <dsp:spPr>
        <a:xfrm>
          <a:off x="1750530" y="744618"/>
          <a:ext cx="620651" cy="295373"/>
        </a:xfrm>
        <a:custGeom>
          <a:avLst/>
          <a:gdLst/>
          <a:ahLst/>
          <a:cxnLst/>
          <a:rect l="0" t="0" r="0" b="0"/>
          <a:pathLst>
            <a:path>
              <a:moveTo>
                <a:pt x="620651" y="0"/>
              </a:moveTo>
              <a:lnTo>
                <a:pt x="620651" y="201288"/>
              </a:lnTo>
              <a:lnTo>
                <a:pt x="0" y="201288"/>
              </a:lnTo>
              <a:lnTo>
                <a:pt x="0" y="295373"/>
              </a:lnTo>
            </a:path>
          </a:pathLst>
        </a:custGeom>
        <a:noFill/>
        <a:ln w="25400" cap="flat" cmpd="sng" algn="ctr">
          <a:solidFill>
            <a:schemeClr val="accent2">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05010600-9F88-B241-89B0-DD8EDC4D6006}">
      <dsp:nvSpPr>
        <dsp:cNvPr id="0" name=""/>
        <dsp:cNvSpPr/>
      </dsp:nvSpPr>
      <dsp:spPr>
        <a:xfrm>
          <a:off x="509228" y="744618"/>
          <a:ext cx="1861954" cy="295373"/>
        </a:xfrm>
        <a:custGeom>
          <a:avLst/>
          <a:gdLst/>
          <a:ahLst/>
          <a:cxnLst/>
          <a:rect l="0" t="0" r="0" b="0"/>
          <a:pathLst>
            <a:path>
              <a:moveTo>
                <a:pt x="1861954" y="0"/>
              </a:moveTo>
              <a:lnTo>
                <a:pt x="1861954" y="201288"/>
              </a:lnTo>
              <a:lnTo>
                <a:pt x="0" y="201288"/>
              </a:lnTo>
              <a:lnTo>
                <a:pt x="0" y="295373"/>
              </a:lnTo>
            </a:path>
          </a:pathLst>
        </a:custGeom>
        <a:noFill/>
        <a:ln w="25400" cap="flat" cmpd="sng" algn="ctr">
          <a:solidFill>
            <a:schemeClr val="accent2">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EDBAA3C9-979D-514C-98E3-15D1C5C2CDCE}">
      <dsp:nvSpPr>
        <dsp:cNvPr id="0" name=""/>
        <dsp:cNvSpPr/>
      </dsp:nvSpPr>
      <dsp:spPr>
        <a:xfrm>
          <a:off x="1863376" y="99704"/>
          <a:ext cx="1015611" cy="644913"/>
        </a:xfrm>
        <a:prstGeom prst="roundRect">
          <a:avLst>
            <a:gd name="adj" fmla="val 10000"/>
          </a:avLst>
        </a:prstGeom>
        <a:solidFill>
          <a:schemeClr val="accent2">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64A30988-8E5C-2F48-984D-8CD21DCF0503}">
      <dsp:nvSpPr>
        <dsp:cNvPr id="0" name=""/>
        <dsp:cNvSpPr/>
      </dsp:nvSpPr>
      <dsp:spPr>
        <a:xfrm>
          <a:off x="1976222" y="206908"/>
          <a:ext cx="1015611" cy="644913"/>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kern="1200"/>
            <a:t>Αντιγόνη</a:t>
          </a:r>
          <a:endParaRPr lang="en-US" sz="1200" kern="1200"/>
        </a:p>
      </dsp:txBody>
      <dsp:txXfrm>
        <a:off x="1995111" y="225797"/>
        <a:ext cx="977833" cy="607135"/>
      </dsp:txXfrm>
    </dsp:sp>
    <dsp:sp modelId="{17D2D452-A2CA-7D48-BBFD-8AB43F2705AE}">
      <dsp:nvSpPr>
        <dsp:cNvPr id="0" name=""/>
        <dsp:cNvSpPr/>
      </dsp:nvSpPr>
      <dsp:spPr>
        <a:xfrm>
          <a:off x="1422" y="1039991"/>
          <a:ext cx="1015611" cy="644913"/>
        </a:xfrm>
        <a:prstGeom prst="roundRect">
          <a:avLst>
            <a:gd name="adj" fmla="val 10000"/>
          </a:avLst>
        </a:prstGeom>
        <a:solidFill>
          <a:schemeClr val="accent2">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F62EE3AD-A53D-1646-B143-01FAFBB0EC10}">
      <dsp:nvSpPr>
        <dsp:cNvPr id="0" name=""/>
        <dsp:cNvSpPr/>
      </dsp:nvSpPr>
      <dsp:spPr>
        <a:xfrm>
          <a:off x="114268" y="1147195"/>
          <a:ext cx="1015611" cy="644913"/>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kern="1200"/>
            <a:t>Διαλεχτή</a:t>
          </a:r>
          <a:endParaRPr lang="en-US" sz="1200" kern="1200"/>
        </a:p>
      </dsp:txBody>
      <dsp:txXfrm>
        <a:off x="133157" y="1166084"/>
        <a:ext cx="977833" cy="607135"/>
      </dsp:txXfrm>
    </dsp:sp>
    <dsp:sp modelId="{C4233BDA-F207-D241-994E-9B82187E1F17}">
      <dsp:nvSpPr>
        <dsp:cNvPr id="0" name=""/>
        <dsp:cNvSpPr/>
      </dsp:nvSpPr>
      <dsp:spPr>
        <a:xfrm>
          <a:off x="1242725" y="1039991"/>
          <a:ext cx="1015611" cy="644913"/>
        </a:xfrm>
        <a:prstGeom prst="roundRect">
          <a:avLst>
            <a:gd name="adj" fmla="val 10000"/>
          </a:avLst>
        </a:prstGeom>
        <a:solidFill>
          <a:schemeClr val="accent2">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084070FD-21A5-AA42-AFC8-CF45DB5B46A8}">
      <dsp:nvSpPr>
        <dsp:cNvPr id="0" name=""/>
        <dsp:cNvSpPr/>
      </dsp:nvSpPr>
      <dsp:spPr>
        <a:xfrm>
          <a:off x="1355570" y="1147195"/>
          <a:ext cx="1015611" cy="644913"/>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kern="1200"/>
            <a:t>Νίκος</a:t>
          </a:r>
          <a:endParaRPr lang="en-US" sz="1200" kern="1200"/>
        </a:p>
      </dsp:txBody>
      <dsp:txXfrm>
        <a:off x="1374459" y="1166084"/>
        <a:ext cx="977833" cy="607135"/>
      </dsp:txXfrm>
    </dsp:sp>
    <dsp:sp modelId="{C6B35978-1FDE-C64D-94DA-A939E00F9E65}">
      <dsp:nvSpPr>
        <dsp:cNvPr id="0" name=""/>
        <dsp:cNvSpPr/>
      </dsp:nvSpPr>
      <dsp:spPr>
        <a:xfrm>
          <a:off x="622073" y="1980278"/>
          <a:ext cx="1015611" cy="644913"/>
        </a:xfrm>
        <a:prstGeom prst="roundRect">
          <a:avLst>
            <a:gd name="adj" fmla="val 10000"/>
          </a:avLst>
        </a:prstGeom>
        <a:solidFill>
          <a:schemeClr val="accent2">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2B9893CC-B41C-014D-84D2-FD4621DBEDC2}">
      <dsp:nvSpPr>
        <dsp:cNvPr id="0" name=""/>
        <dsp:cNvSpPr/>
      </dsp:nvSpPr>
      <dsp:spPr>
        <a:xfrm>
          <a:off x="734919" y="2087481"/>
          <a:ext cx="1015611" cy="644913"/>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kern="1200"/>
            <a:t>Μαρία</a:t>
          </a:r>
          <a:endParaRPr lang="en-US" sz="1200" kern="1200"/>
        </a:p>
      </dsp:txBody>
      <dsp:txXfrm>
        <a:off x="753808" y="2106370"/>
        <a:ext cx="977833" cy="607135"/>
      </dsp:txXfrm>
    </dsp:sp>
    <dsp:sp modelId="{2F3FDFA7-C1A9-364D-A315-088D5BC764C3}">
      <dsp:nvSpPr>
        <dsp:cNvPr id="0" name=""/>
        <dsp:cNvSpPr/>
      </dsp:nvSpPr>
      <dsp:spPr>
        <a:xfrm>
          <a:off x="1863376" y="1980278"/>
          <a:ext cx="1015611" cy="644913"/>
        </a:xfrm>
        <a:prstGeom prst="roundRect">
          <a:avLst>
            <a:gd name="adj" fmla="val 10000"/>
          </a:avLst>
        </a:prstGeom>
        <a:solidFill>
          <a:schemeClr val="accent2">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B058CAFD-6D32-A846-AA5A-49597B679BE0}">
      <dsp:nvSpPr>
        <dsp:cNvPr id="0" name=""/>
        <dsp:cNvSpPr/>
      </dsp:nvSpPr>
      <dsp:spPr>
        <a:xfrm>
          <a:off x="1976222" y="2087481"/>
          <a:ext cx="1015611" cy="644913"/>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kern="1200"/>
            <a:t>Αντιγόνη</a:t>
          </a:r>
          <a:endParaRPr lang="en-US" sz="1200" kern="1200"/>
        </a:p>
      </dsp:txBody>
      <dsp:txXfrm>
        <a:off x="1995111" y="2106370"/>
        <a:ext cx="977833" cy="607135"/>
      </dsp:txXfrm>
    </dsp:sp>
    <dsp:sp modelId="{A43807EA-EF62-6E46-99AD-84D4458EF554}">
      <dsp:nvSpPr>
        <dsp:cNvPr id="0" name=""/>
        <dsp:cNvSpPr/>
      </dsp:nvSpPr>
      <dsp:spPr>
        <a:xfrm>
          <a:off x="2484027" y="1039991"/>
          <a:ext cx="1015611" cy="644913"/>
        </a:xfrm>
        <a:prstGeom prst="roundRect">
          <a:avLst>
            <a:gd name="adj" fmla="val 10000"/>
          </a:avLst>
        </a:prstGeom>
        <a:solidFill>
          <a:schemeClr val="accent2">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F58B88FE-C291-3C4D-AF6F-996448B8C595}">
      <dsp:nvSpPr>
        <dsp:cNvPr id="0" name=""/>
        <dsp:cNvSpPr/>
      </dsp:nvSpPr>
      <dsp:spPr>
        <a:xfrm>
          <a:off x="2596873" y="1147195"/>
          <a:ext cx="1015611" cy="644913"/>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kern="1200"/>
            <a:t>Δημητρούλα</a:t>
          </a:r>
        </a:p>
      </dsp:txBody>
      <dsp:txXfrm>
        <a:off x="2615762" y="1166084"/>
        <a:ext cx="977833" cy="607135"/>
      </dsp:txXfrm>
    </dsp:sp>
    <dsp:sp modelId="{4447AF23-A8E2-424A-ABC3-7FE6099AB16A}">
      <dsp:nvSpPr>
        <dsp:cNvPr id="0" name=""/>
        <dsp:cNvSpPr/>
      </dsp:nvSpPr>
      <dsp:spPr>
        <a:xfrm>
          <a:off x="3725330" y="1039991"/>
          <a:ext cx="1015611" cy="644913"/>
        </a:xfrm>
        <a:prstGeom prst="roundRect">
          <a:avLst>
            <a:gd name="adj" fmla="val 10000"/>
          </a:avLst>
        </a:prstGeom>
        <a:solidFill>
          <a:schemeClr val="accent2">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194C7A8B-BB83-6B46-BAA1-03D3F8FD6460}">
      <dsp:nvSpPr>
        <dsp:cNvPr id="0" name=""/>
        <dsp:cNvSpPr/>
      </dsp:nvSpPr>
      <dsp:spPr>
        <a:xfrm>
          <a:off x="3838176" y="1147195"/>
          <a:ext cx="1015611" cy="644913"/>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kern="1200"/>
            <a:t>Δημήτρης</a:t>
          </a:r>
        </a:p>
      </dsp:txBody>
      <dsp:txXfrm>
        <a:off x="3857065" y="1166084"/>
        <a:ext cx="977833" cy="607135"/>
      </dsp:txXfrm>
    </dsp:sp>
    <dsp:sp modelId="{4A2EE1F8-5947-0542-AD25-2A854A6F495C}">
      <dsp:nvSpPr>
        <dsp:cNvPr id="0" name=""/>
        <dsp:cNvSpPr/>
      </dsp:nvSpPr>
      <dsp:spPr>
        <a:xfrm>
          <a:off x="3725330" y="1980278"/>
          <a:ext cx="1015611" cy="644913"/>
        </a:xfrm>
        <a:prstGeom prst="roundRect">
          <a:avLst>
            <a:gd name="adj" fmla="val 10000"/>
          </a:avLst>
        </a:prstGeom>
        <a:solidFill>
          <a:schemeClr val="accent2">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1FA3B6B3-20E5-DD49-B4EC-1775201EDF97}">
      <dsp:nvSpPr>
        <dsp:cNvPr id="0" name=""/>
        <dsp:cNvSpPr/>
      </dsp:nvSpPr>
      <dsp:spPr>
        <a:xfrm>
          <a:off x="3838176" y="2087481"/>
          <a:ext cx="1015611" cy="644913"/>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kern="1200"/>
            <a:t>Χρυσούλα</a:t>
          </a:r>
          <a:endParaRPr lang="en-US" sz="1200" kern="1200"/>
        </a:p>
      </dsp:txBody>
      <dsp:txXfrm>
        <a:off x="3857065" y="2106370"/>
        <a:ext cx="977833" cy="60713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47F2F-5D9F-6243-9550-3C9E578D8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26</Pages>
  <Words>5742</Words>
  <Characters>32736</Characters>
  <Application>Microsoft Macintosh Word</Application>
  <DocSecurity>0</DocSecurity>
  <Lines>272</Lines>
  <Paragraphs>76</Paragraphs>
  <ScaleCrop>false</ScaleCrop>
  <Company/>
  <LinksUpToDate>false</LinksUpToDate>
  <CharactersWithSpaces>38402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lovapple</dc:creator>
  <cp:keywords/>
  <dc:description/>
  <cp:lastModifiedBy>lovapple</cp:lastModifiedBy>
  <cp:revision>19</cp:revision>
  <dcterms:created xsi:type="dcterms:W3CDTF">2018-03-25T07:03:00Z</dcterms:created>
  <dcterms:modified xsi:type="dcterms:W3CDTF">2018-03-26T09:50:00Z</dcterms:modified>
</cp:coreProperties>
</file>